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4F06C2" w:rsidRDefault="0093131F" w:rsidP="008B306C">
      <w:pPr>
        <w:rPr>
          <w:rFonts w:ascii="Times New Roman" w:hAnsi="Times New Roman" w:cs="Times New Roman"/>
          <w:b/>
          <w:sz w:val="28"/>
        </w:rPr>
      </w:pPr>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403F2557" w:rsidR="000331A6" w:rsidRPr="004F06C2" w:rsidRDefault="00D8706F" w:rsidP="008B306C">
      <w:pPr>
        <w:rPr>
          <w:rFonts w:ascii="Times New Roman" w:hAnsi="Times New Roman" w:cs="Times New Roman"/>
          <w:b/>
          <w:sz w:val="28"/>
        </w:rPr>
      </w:pPr>
      <w:r>
        <w:rPr>
          <w:rFonts w:ascii="Times New Roman" w:hAnsi="Times New Roman" w:cs="Times New Roman"/>
          <w:b/>
          <w:sz w:val="28"/>
        </w:rPr>
        <w:t xml:space="preserve">Finding Your </w:t>
      </w:r>
      <w:r w:rsidR="001828A8">
        <w:rPr>
          <w:rFonts w:ascii="Times New Roman" w:hAnsi="Times New Roman" w:cs="Times New Roman"/>
          <w:b/>
          <w:sz w:val="28"/>
        </w:rPr>
        <w:t>Blind Spot</w:t>
      </w:r>
      <w:r w:rsidR="00306E39">
        <w:rPr>
          <w:rFonts w:ascii="Times New Roman" w:hAnsi="Times New Roman" w:cs="Times New Roman"/>
          <w:b/>
          <w:sz w:val="28"/>
        </w:rPr>
        <w:t xml:space="preserve"> and Perceptual Filling-</w:t>
      </w:r>
      <w:r w:rsidR="005B7DBA">
        <w:rPr>
          <w:rFonts w:ascii="Times New Roman" w:hAnsi="Times New Roman" w:cs="Times New Roman"/>
          <w:b/>
          <w:sz w:val="28"/>
        </w:rPr>
        <w:t>in</w:t>
      </w:r>
    </w:p>
    <w:p w14:paraId="38CB343A" w14:textId="25575220" w:rsidR="00151E01" w:rsidRDefault="006D7BB5" w:rsidP="006D7BB5">
      <w:pPr>
        <w:rPr>
          <w:rFonts w:ascii="Times New Roman" w:hAnsi="Times New Roman" w:cs="Times New Roman"/>
          <w:b/>
        </w:rPr>
      </w:pPr>
      <w:r>
        <w:rPr>
          <w:rFonts w:ascii="Times New Roman" w:hAnsi="Times New Roman" w:cs="Times New Roman"/>
          <w:b/>
        </w:rPr>
        <w:t>Overview</w:t>
      </w:r>
    </w:p>
    <w:p w14:paraId="652EA2CF" w14:textId="71A224FB" w:rsidR="005B7DBA" w:rsidRDefault="005B7DBA" w:rsidP="006D7BB5">
      <w:pPr>
        <w:rPr>
          <w:rFonts w:ascii="Times New Roman" w:hAnsi="Times New Roman" w:cs="Times New Roman"/>
        </w:rPr>
      </w:pPr>
      <w:r>
        <w:rPr>
          <w:rFonts w:ascii="Times New Roman" w:hAnsi="Times New Roman" w:cs="Times New Roman"/>
        </w:rPr>
        <w:t xml:space="preserve">In the back of everyone’s eye is a small piece of neural tissue called the </w:t>
      </w:r>
      <w:proofErr w:type="gramStart"/>
      <w:r>
        <w:rPr>
          <w:rFonts w:ascii="Times New Roman" w:hAnsi="Times New Roman" w:cs="Times New Roman"/>
        </w:rPr>
        <w:t>retina.</w:t>
      </w:r>
      <w:proofErr w:type="gramEnd"/>
      <w:r>
        <w:rPr>
          <w:rFonts w:ascii="Times New Roman" w:hAnsi="Times New Roman" w:cs="Times New Roman"/>
        </w:rPr>
        <w:t xml:space="preserve"> The retina has photosensitive cells </w:t>
      </w:r>
      <w:r w:rsidR="001828A8">
        <w:rPr>
          <w:rFonts w:ascii="Times New Roman" w:hAnsi="Times New Roman" w:cs="Times New Roman"/>
        </w:rPr>
        <w:t>that</w:t>
      </w:r>
      <w:r>
        <w:rPr>
          <w:rFonts w:ascii="Times New Roman" w:hAnsi="Times New Roman" w:cs="Times New Roman"/>
        </w:rPr>
        <w:t xml:space="preserve"> respond to stimulation by light. The responses of these cells </w:t>
      </w:r>
      <w:proofErr w:type="gramStart"/>
      <w:r>
        <w:rPr>
          <w:rFonts w:ascii="Times New Roman" w:hAnsi="Times New Roman" w:cs="Times New Roman"/>
        </w:rPr>
        <w:t>are sent</w:t>
      </w:r>
      <w:proofErr w:type="gramEnd"/>
      <w:r>
        <w:rPr>
          <w:rFonts w:ascii="Times New Roman" w:hAnsi="Times New Roman" w:cs="Times New Roman"/>
        </w:rPr>
        <w:t xml:space="preserve"> into the brain through the optic nerve,</w:t>
      </w:r>
      <w:r w:rsidR="00306E39">
        <w:rPr>
          <w:rFonts w:ascii="Times New Roman" w:hAnsi="Times New Roman" w:cs="Times New Roman"/>
        </w:rPr>
        <w:t xml:space="preserve"> a bundle of neural fibers. In each </w:t>
      </w:r>
      <w:proofErr w:type="gramStart"/>
      <w:r w:rsidR="00306E39">
        <w:rPr>
          <w:rFonts w:ascii="Times New Roman" w:hAnsi="Times New Roman" w:cs="Times New Roman"/>
        </w:rPr>
        <w:t>retina</w:t>
      </w:r>
      <w:proofErr w:type="gramEnd"/>
      <w:r w:rsidR="00306E39">
        <w:rPr>
          <w:rFonts w:ascii="Times New Roman" w:hAnsi="Times New Roman" w:cs="Times New Roman"/>
        </w:rPr>
        <w:t xml:space="preserve"> there is a place somewhere in the periphery where the outputs from retinal cells collect and the bundled optic nerve exits to the brain. At that location, there is no photosensitivity—whatever light reflects from the world and lands in that position does not produce a signal in the brain. As a result, humans have a blind</w:t>
      </w:r>
      <w:r w:rsidR="001828A8">
        <w:rPr>
          <w:rFonts w:ascii="Times New Roman" w:hAnsi="Times New Roman" w:cs="Times New Roman"/>
        </w:rPr>
        <w:t xml:space="preserve"> </w:t>
      </w:r>
      <w:r w:rsidR="00306E39">
        <w:rPr>
          <w:rFonts w:ascii="Times New Roman" w:hAnsi="Times New Roman" w:cs="Times New Roman"/>
        </w:rPr>
        <w:t xml:space="preserve">spot, a place in the visual field for which they </w:t>
      </w:r>
      <w:proofErr w:type="gramStart"/>
      <w:r w:rsidR="00306E39">
        <w:rPr>
          <w:rFonts w:ascii="Times New Roman" w:hAnsi="Times New Roman" w:cs="Times New Roman"/>
        </w:rPr>
        <w:t>don’t</w:t>
      </w:r>
      <w:proofErr w:type="gramEnd"/>
      <w:r w:rsidR="00306E39">
        <w:rPr>
          <w:rFonts w:ascii="Times New Roman" w:hAnsi="Times New Roman" w:cs="Times New Roman"/>
        </w:rPr>
        <w:t xml:space="preserve"> process incoming stimuli. </w:t>
      </w:r>
    </w:p>
    <w:p w14:paraId="778D3689" w14:textId="017D5E1B" w:rsidR="00306E39" w:rsidRDefault="001828A8" w:rsidP="006D7BB5">
      <w:pPr>
        <w:rPr>
          <w:rFonts w:ascii="Times New Roman" w:hAnsi="Times New Roman" w:cs="Times New Roman"/>
        </w:rPr>
      </w:pPr>
      <w:r>
        <w:rPr>
          <w:rFonts w:ascii="Times New Roman" w:hAnsi="Times New Roman" w:cs="Times New Roman"/>
        </w:rPr>
        <w:t>However,</w:t>
      </w:r>
      <w:r w:rsidR="00306E39">
        <w:rPr>
          <w:rFonts w:ascii="Times New Roman" w:hAnsi="Times New Roman" w:cs="Times New Roman"/>
        </w:rPr>
        <w:t xml:space="preserve"> people are not aware that they have blind</w:t>
      </w:r>
      <w:r>
        <w:rPr>
          <w:rFonts w:ascii="Times New Roman" w:hAnsi="Times New Roman" w:cs="Times New Roman"/>
        </w:rPr>
        <w:t xml:space="preserve"> </w:t>
      </w:r>
      <w:r w:rsidR="00306E39">
        <w:rPr>
          <w:rFonts w:ascii="Times New Roman" w:hAnsi="Times New Roman" w:cs="Times New Roman"/>
        </w:rPr>
        <w:t>spots; there is not an empty hole in the visual images in front of the eyes. So what do people see in their blind</w:t>
      </w:r>
      <w:r>
        <w:rPr>
          <w:rFonts w:ascii="Times New Roman" w:hAnsi="Times New Roman" w:cs="Times New Roman"/>
        </w:rPr>
        <w:t xml:space="preserve"> </w:t>
      </w:r>
      <w:r w:rsidR="00306E39">
        <w:rPr>
          <w:rFonts w:ascii="Times New Roman" w:hAnsi="Times New Roman" w:cs="Times New Roman"/>
        </w:rPr>
        <w:t xml:space="preserve">spots? The brain actually fills-in missing input based on the surroundings. </w:t>
      </w:r>
    </w:p>
    <w:p w14:paraId="4928DCDB" w14:textId="3D760A99" w:rsidR="005B7DBA" w:rsidRPr="000013C9" w:rsidRDefault="00306E39" w:rsidP="006D7BB5">
      <w:pPr>
        <w:rPr>
          <w:rFonts w:ascii="Times New Roman" w:hAnsi="Times New Roman" w:cs="Times New Roman"/>
        </w:rPr>
      </w:pPr>
      <w:r>
        <w:rPr>
          <w:rFonts w:ascii="Times New Roman" w:hAnsi="Times New Roman" w:cs="Times New Roman"/>
        </w:rPr>
        <w:t>This video demonstrate</w:t>
      </w:r>
      <w:r w:rsidR="001828A8">
        <w:rPr>
          <w:rFonts w:ascii="Times New Roman" w:hAnsi="Times New Roman" w:cs="Times New Roman"/>
        </w:rPr>
        <w:t>s</w:t>
      </w:r>
      <w:r>
        <w:rPr>
          <w:rFonts w:ascii="Times New Roman" w:hAnsi="Times New Roman" w:cs="Times New Roman"/>
        </w:rPr>
        <w:t xml:space="preserve"> how to find a person’s blind</w:t>
      </w:r>
      <w:r w:rsidR="001828A8">
        <w:rPr>
          <w:rFonts w:ascii="Times New Roman" w:hAnsi="Times New Roman" w:cs="Times New Roman"/>
        </w:rPr>
        <w:t xml:space="preserve"> </w:t>
      </w:r>
      <w:r>
        <w:rPr>
          <w:rFonts w:ascii="Times New Roman" w:hAnsi="Times New Roman" w:cs="Times New Roman"/>
        </w:rPr>
        <w:t>spot, and how to investigate the mecha</w:t>
      </w:r>
      <w:r w:rsidR="000013C9">
        <w:rPr>
          <w:rFonts w:ascii="Times New Roman" w:hAnsi="Times New Roman" w:cs="Times New Roman"/>
        </w:rPr>
        <w:t>nisms of perceptual filling-in.</w:t>
      </w:r>
    </w:p>
    <w:p w14:paraId="0B84EFB7" w14:textId="77777777" w:rsidR="00467282" w:rsidRPr="004F06C2" w:rsidRDefault="000331A6" w:rsidP="008B306C">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27D3F05" w14:textId="050CAE3D" w:rsidR="00EA3933" w:rsidRPr="00EA3933" w:rsidRDefault="00126190" w:rsidP="00EA3933">
      <w:pPr>
        <w:pStyle w:val="ListParagraph"/>
        <w:widowControl w:val="0"/>
        <w:numPr>
          <w:ilvl w:val="0"/>
          <w:numId w:val="1"/>
        </w:numPr>
        <w:autoSpaceDE w:val="0"/>
        <w:autoSpaceDN w:val="0"/>
        <w:adjustRightInd w:val="0"/>
        <w:rPr>
          <w:rFonts w:ascii="Times New Roman" w:hAnsi="Times New Roman"/>
          <w:lang w:val="en-GB"/>
        </w:rPr>
      </w:pPr>
      <w:r>
        <w:rPr>
          <w:rFonts w:ascii="Times New Roman" w:hAnsi="Times New Roman"/>
          <w:b/>
          <w:lang w:val="en-GB"/>
        </w:rPr>
        <w:t>Primary Stimulus</w:t>
      </w:r>
    </w:p>
    <w:p w14:paraId="19E74E94" w14:textId="74719775" w:rsidR="00EA3933" w:rsidRDefault="0083413E"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Open a blank white page in </w:t>
      </w:r>
      <w:r w:rsidR="00393AE0">
        <w:rPr>
          <w:rFonts w:ascii="Times New Roman" w:hAnsi="Times New Roman"/>
          <w:lang w:val="en-GB"/>
        </w:rPr>
        <w:t>a</w:t>
      </w:r>
      <w:r>
        <w:rPr>
          <w:rFonts w:ascii="Times New Roman" w:hAnsi="Times New Roman"/>
          <w:lang w:val="en-GB"/>
        </w:rPr>
        <w:t xml:space="preserve"> slide editor</w:t>
      </w:r>
      <w:r w:rsidR="001828A8">
        <w:rPr>
          <w:rFonts w:ascii="Times New Roman" w:hAnsi="Times New Roman"/>
          <w:lang w:val="en-GB"/>
        </w:rPr>
        <w:t xml:space="preserve"> (PowerPoint or Keynote will suffice)</w:t>
      </w:r>
      <w:r>
        <w:rPr>
          <w:rFonts w:ascii="Times New Roman" w:hAnsi="Times New Roman"/>
          <w:lang w:val="en-GB"/>
        </w:rPr>
        <w:t xml:space="preserve">. </w:t>
      </w:r>
      <w:r w:rsidR="001828A8">
        <w:rPr>
          <w:rFonts w:ascii="Times New Roman" w:hAnsi="Times New Roman"/>
          <w:lang w:val="en-GB"/>
        </w:rPr>
        <w:br/>
      </w:r>
    </w:p>
    <w:p w14:paraId="277759FF" w14:textId="3C4DC794" w:rsidR="00E96804" w:rsidRDefault="00C41102"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Near the right edge of the page, </w:t>
      </w:r>
      <w:commentRangeStart w:id="0"/>
      <w:r>
        <w:rPr>
          <w:rFonts w:ascii="Times New Roman" w:hAnsi="Times New Roman"/>
          <w:lang w:val="en-GB"/>
        </w:rPr>
        <w:t>make a circle</w:t>
      </w:r>
      <w:commentRangeEnd w:id="0"/>
      <w:r w:rsidR="00393AE0">
        <w:rPr>
          <w:rStyle w:val="CommentReference"/>
        </w:rPr>
        <w:commentReference w:id="0"/>
      </w:r>
      <w:ins w:id="1" w:author="Jonathan Flombaum" w:date="2015-07-23T20:49:00Z">
        <w:r w:rsidR="00840190">
          <w:rPr>
            <w:rFonts w:ascii="Times New Roman" w:hAnsi="Times New Roman"/>
            <w:lang w:val="en-GB"/>
          </w:rPr>
          <w:t xml:space="preserve"> about as large as penny, when the slide is printed</w:t>
        </w:r>
      </w:ins>
      <w:r>
        <w:rPr>
          <w:rFonts w:ascii="Times New Roman" w:hAnsi="Times New Roman"/>
          <w:lang w:val="en-GB"/>
        </w:rPr>
        <w:t xml:space="preserve">. This will be the fixation point. </w:t>
      </w:r>
      <w:r w:rsidR="001828A8">
        <w:rPr>
          <w:rFonts w:ascii="Times New Roman" w:hAnsi="Times New Roman"/>
          <w:lang w:val="en-GB"/>
        </w:rPr>
        <w:br/>
      </w:r>
    </w:p>
    <w:p w14:paraId="409D968A" w14:textId="119499F2" w:rsidR="00C41102" w:rsidRPr="00CA0EF5" w:rsidRDefault="00C41102">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Near the left edge of the page, make a small star (or an</w:t>
      </w:r>
      <w:r w:rsidR="001828A8">
        <w:rPr>
          <w:rFonts w:ascii="Times New Roman" w:hAnsi="Times New Roman"/>
          <w:lang w:val="en-GB"/>
        </w:rPr>
        <w:t>y</w:t>
      </w:r>
      <w:r>
        <w:rPr>
          <w:rFonts w:ascii="Times New Roman" w:hAnsi="Times New Roman"/>
          <w:lang w:val="en-GB"/>
        </w:rPr>
        <w:t xml:space="preserve"> other shape)</w:t>
      </w:r>
      <w:proofErr w:type="gramStart"/>
      <w:r>
        <w:rPr>
          <w:rFonts w:ascii="Times New Roman" w:hAnsi="Times New Roman"/>
          <w:lang w:val="en-GB"/>
        </w:rPr>
        <w:t>,</w:t>
      </w:r>
      <w:proofErr w:type="gramEnd"/>
      <w:r>
        <w:rPr>
          <w:rFonts w:ascii="Times New Roman" w:hAnsi="Times New Roman"/>
          <w:lang w:val="en-GB"/>
        </w:rPr>
        <w:t xml:space="preserve"> so that when you print the slide, the shape is about the size of a </w:t>
      </w:r>
      <w:commentRangeStart w:id="2"/>
      <w:r>
        <w:rPr>
          <w:rFonts w:ascii="Times New Roman" w:hAnsi="Times New Roman"/>
          <w:lang w:val="en-GB"/>
        </w:rPr>
        <w:t>penny</w:t>
      </w:r>
      <w:commentRangeEnd w:id="2"/>
      <w:r w:rsidR="00393AE0">
        <w:rPr>
          <w:rStyle w:val="CommentReference"/>
        </w:rPr>
        <w:commentReference w:id="2"/>
      </w:r>
      <w:r>
        <w:rPr>
          <w:rFonts w:ascii="Times New Roman" w:hAnsi="Times New Roman"/>
          <w:lang w:val="en-GB"/>
        </w:rPr>
        <w:t xml:space="preserve"> </w:t>
      </w:r>
      <w:r w:rsidRPr="00CA0EF5">
        <w:rPr>
          <w:rFonts w:ascii="Times New Roman" w:hAnsi="Times New Roman"/>
          <w:lang w:val="en-GB"/>
        </w:rPr>
        <w:t xml:space="preserve">This slide is the </w:t>
      </w:r>
      <w:r w:rsidRPr="00CA0EF5">
        <w:rPr>
          <w:rFonts w:ascii="Times New Roman" w:hAnsi="Times New Roman"/>
          <w:u w:val="single"/>
          <w:lang w:val="en-GB"/>
        </w:rPr>
        <w:t>left eye</w:t>
      </w:r>
      <w:r w:rsidRPr="00CA0EF5">
        <w:rPr>
          <w:rFonts w:ascii="Times New Roman" w:hAnsi="Times New Roman"/>
          <w:lang w:val="en-GB"/>
        </w:rPr>
        <w:t xml:space="preserve"> blind spot stimulus.</w:t>
      </w:r>
      <w:r w:rsidR="001828A8" w:rsidRPr="00CA0EF5">
        <w:rPr>
          <w:rFonts w:ascii="Times New Roman" w:hAnsi="Times New Roman"/>
          <w:lang w:val="en-GB"/>
        </w:rPr>
        <w:br/>
      </w:r>
    </w:p>
    <w:p w14:paraId="3C561297" w14:textId="0CE29B9B" w:rsidR="00196E3C" w:rsidRDefault="00C41102"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Duplicate the slide, and switch the positions of the fixation point and the shape. This makes the </w:t>
      </w:r>
      <w:r>
        <w:rPr>
          <w:rFonts w:ascii="Times New Roman" w:hAnsi="Times New Roman"/>
          <w:u w:val="single"/>
          <w:lang w:val="en-GB"/>
        </w:rPr>
        <w:t>right eye</w:t>
      </w:r>
      <w:r>
        <w:rPr>
          <w:rFonts w:ascii="Times New Roman" w:hAnsi="Times New Roman"/>
          <w:lang w:val="en-GB"/>
        </w:rPr>
        <w:t xml:space="preserve"> stimulus.</w:t>
      </w:r>
      <w:r w:rsidR="00E34B85">
        <w:rPr>
          <w:rFonts w:ascii="Times New Roman" w:hAnsi="Times New Roman"/>
          <w:lang w:val="en-GB"/>
        </w:rPr>
        <w:t xml:space="preserve"> </w:t>
      </w:r>
      <w:r w:rsidR="001828A8">
        <w:rPr>
          <w:rFonts w:ascii="Times New Roman" w:hAnsi="Times New Roman"/>
          <w:lang w:val="en-GB"/>
        </w:rPr>
        <w:br/>
      </w:r>
    </w:p>
    <w:p w14:paraId="11EE4A65" w14:textId="23C0D1BD" w:rsidR="00196E3C" w:rsidRDefault="00196E3C"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Print the stimuli.</w:t>
      </w:r>
      <w:r w:rsidR="001828A8">
        <w:rPr>
          <w:rFonts w:ascii="Times New Roman" w:hAnsi="Times New Roman"/>
          <w:lang w:val="en-GB"/>
        </w:rPr>
        <w:br/>
      </w:r>
    </w:p>
    <w:p w14:paraId="06167E30" w14:textId="655D1314" w:rsidR="00C41102" w:rsidRDefault="00E34B85"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b/>
          <w:lang w:val="en-GB"/>
        </w:rPr>
        <w:t xml:space="preserve">Figure </w:t>
      </w:r>
      <w:r w:rsidR="00196E3C">
        <w:rPr>
          <w:rFonts w:ascii="Times New Roman" w:hAnsi="Times New Roman"/>
          <w:b/>
          <w:lang w:val="en-GB"/>
        </w:rPr>
        <w:t>1</w:t>
      </w:r>
      <w:r w:rsidR="00196E3C">
        <w:rPr>
          <w:rFonts w:ascii="Times New Roman" w:hAnsi="Times New Roman"/>
          <w:lang w:val="en-GB"/>
        </w:rPr>
        <w:t xml:space="preserve"> shows what these stimuli should look like when printed on an 8.5 </w:t>
      </w:r>
      <w:r w:rsidR="00393AE0">
        <w:rPr>
          <w:rFonts w:ascii="Times New Roman" w:hAnsi="Times New Roman"/>
          <w:lang w:val="en-GB"/>
        </w:rPr>
        <w:t>x</w:t>
      </w:r>
      <w:r w:rsidR="00196E3C">
        <w:rPr>
          <w:rFonts w:ascii="Times New Roman" w:hAnsi="Times New Roman"/>
          <w:lang w:val="en-GB"/>
        </w:rPr>
        <w:t xml:space="preserve"> 11</w:t>
      </w:r>
      <w:r w:rsidR="00393AE0">
        <w:rPr>
          <w:rFonts w:ascii="Times New Roman" w:hAnsi="Times New Roman"/>
          <w:lang w:val="en-GB"/>
        </w:rPr>
        <w:t xml:space="preserve"> </w:t>
      </w:r>
      <w:del w:id="3" w:author="Jonathan Flombaum" w:date="2015-07-23T20:49:00Z">
        <w:r w:rsidR="00393AE0" w:rsidDel="00840190">
          <w:rPr>
            <w:rFonts w:ascii="Times New Roman" w:hAnsi="Times New Roman"/>
            <w:lang w:val="en-GB"/>
          </w:rPr>
          <w:delText>in</w:delText>
        </w:r>
        <w:r w:rsidR="00196E3C" w:rsidDel="00840190">
          <w:rPr>
            <w:rFonts w:ascii="Times New Roman" w:hAnsi="Times New Roman"/>
            <w:lang w:val="en-GB"/>
          </w:rPr>
          <w:delText xml:space="preserve"> </w:delText>
        </w:r>
      </w:del>
      <w:r w:rsidR="00196E3C">
        <w:rPr>
          <w:rFonts w:ascii="Times New Roman" w:hAnsi="Times New Roman"/>
          <w:lang w:val="en-GB"/>
        </w:rPr>
        <w:t xml:space="preserve">piece of standard white paper. </w:t>
      </w:r>
      <w:r w:rsidR="001828A8">
        <w:rPr>
          <w:rFonts w:ascii="Times New Roman" w:hAnsi="Times New Roman"/>
          <w:lang w:val="en-GB"/>
        </w:rPr>
        <w:br/>
      </w:r>
    </w:p>
    <w:p w14:paraId="032DFE0C" w14:textId="3A60218A" w:rsidR="005A2DDF" w:rsidRPr="002D2E79" w:rsidRDefault="002D2E79" w:rsidP="005A2DDF">
      <w:pPr>
        <w:pStyle w:val="ListParagraph"/>
        <w:widowControl w:val="0"/>
        <w:numPr>
          <w:ilvl w:val="0"/>
          <w:numId w:val="1"/>
        </w:numPr>
        <w:autoSpaceDE w:val="0"/>
        <w:autoSpaceDN w:val="0"/>
        <w:adjustRightInd w:val="0"/>
        <w:rPr>
          <w:rFonts w:ascii="Times New Roman" w:hAnsi="Times New Roman"/>
          <w:lang w:val="en-GB"/>
        </w:rPr>
      </w:pPr>
      <w:r>
        <w:rPr>
          <w:rFonts w:ascii="Times New Roman" w:hAnsi="Times New Roman"/>
          <w:b/>
          <w:lang w:val="en-GB"/>
        </w:rPr>
        <w:t>Procedure for finding the blind</w:t>
      </w:r>
      <w:r w:rsidR="001828A8">
        <w:rPr>
          <w:rFonts w:ascii="Times New Roman" w:hAnsi="Times New Roman"/>
          <w:b/>
          <w:lang w:val="en-GB"/>
        </w:rPr>
        <w:t xml:space="preserve"> </w:t>
      </w:r>
      <w:r>
        <w:rPr>
          <w:rFonts w:ascii="Times New Roman" w:hAnsi="Times New Roman"/>
          <w:b/>
          <w:lang w:val="en-GB"/>
        </w:rPr>
        <w:t>spot</w:t>
      </w:r>
      <w:r w:rsidR="001828A8">
        <w:rPr>
          <w:rFonts w:ascii="Times New Roman" w:hAnsi="Times New Roman"/>
          <w:b/>
          <w:lang w:val="en-GB"/>
        </w:rPr>
        <w:br/>
      </w:r>
    </w:p>
    <w:p w14:paraId="6AB84B9B" w14:textId="61FBB59B" w:rsidR="00590A18" w:rsidRDefault="008F4FA0" w:rsidP="002D2E7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Explain t</w:t>
      </w:r>
      <w:r w:rsidR="00590A18">
        <w:rPr>
          <w:rFonts w:ascii="Times New Roman" w:hAnsi="Times New Roman"/>
          <w:lang w:val="en-GB"/>
        </w:rPr>
        <w:t xml:space="preserve">he procedure </w:t>
      </w:r>
      <w:r w:rsidR="001828A8">
        <w:rPr>
          <w:rFonts w:ascii="Times New Roman" w:hAnsi="Times New Roman"/>
          <w:lang w:val="en-GB"/>
        </w:rPr>
        <w:t>first</w:t>
      </w:r>
      <w:r w:rsidR="00590A18">
        <w:rPr>
          <w:rFonts w:ascii="Times New Roman" w:hAnsi="Times New Roman"/>
          <w:lang w:val="en-GB"/>
        </w:rPr>
        <w:t xml:space="preserve"> for the left eye</w:t>
      </w:r>
      <w:r w:rsidR="001828A8">
        <w:rPr>
          <w:rFonts w:ascii="Times New Roman" w:hAnsi="Times New Roman"/>
          <w:lang w:val="en-GB"/>
        </w:rPr>
        <w:t xml:space="preserve">, </w:t>
      </w:r>
      <w:r w:rsidR="00590A18">
        <w:rPr>
          <w:rFonts w:ascii="Times New Roman" w:hAnsi="Times New Roman"/>
          <w:lang w:val="en-GB"/>
        </w:rPr>
        <w:t xml:space="preserve">then how to adjust it for the right eye. This procedure </w:t>
      </w:r>
      <w:proofErr w:type="gramStart"/>
      <w:r w:rsidR="00590A18">
        <w:rPr>
          <w:rFonts w:ascii="Times New Roman" w:hAnsi="Times New Roman"/>
          <w:lang w:val="en-GB"/>
        </w:rPr>
        <w:t xml:space="preserve">can be performed on one’s self, or recited to an observer to </w:t>
      </w:r>
      <w:r w:rsidR="0059136A">
        <w:rPr>
          <w:rFonts w:ascii="Times New Roman" w:hAnsi="Times New Roman"/>
          <w:lang w:val="en-GB"/>
        </w:rPr>
        <w:lastRenderedPageBreak/>
        <w:t>perform</w:t>
      </w:r>
      <w:proofErr w:type="gramEnd"/>
      <w:r w:rsidR="00590A18">
        <w:rPr>
          <w:rFonts w:ascii="Times New Roman" w:hAnsi="Times New Roman"/>
          <w:lang w:val="en-GB"/>
        </w:rPr>
        <w:t xml:space="preserve">. </w:t>
      </w:r>
      <w:r w:rsidR="001828A8">
        <w:rPr>
          <w:rFonts w:ascii="Times New Roman" w:hAnsi="Times New Roman"/>
          <w:lang w:val="en-GB"/>
        </w:rPr>
        <w:br/>
      </w:r>
    </w:p>
    <w:p w14:paraId="33A45777" w14:textId="5D011E93" w:rsidR="00590A18" w:rsidRDefault="00590A18" w:rsidP="002D2E7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Hold the left eye stimulus sheet at </w:t>
      </w:r>
      <w:r w:rsidR="001828A8">
        <w:rPr>
          <w:rFonts w:ascii="Times New Roman" w:hAnsi="Times New Roman"/>
          <w:lang w:val="en-GB"/>
        </w:rPr>
        <w:t>arm’s length</w:t>
      </w:r>
      <w:r>
        <w:rPr>
          <w:rFonts w:ascii="Times New Roman" w:hAnsi="Times New Roman"/>
          <w:lang w:val="en-GB"/>
        </w:rPr>
        <w:t xml:space="preserve"> with the shapes facing you.</w:t>
      </w:r>
      <w:r w:rsidR="001828A8">
        <w:rPr>
          <w:rFonts w:ascii="Times New Roman" w:hAnsi="Times New Roman"/>
          <w:lang w:val="en-GB"/>
        </w:rPr>
        <w:br/>
      </w:r>
    </w:p>
    <w:p w14:paraId="49F442EC" w14:textId="0F3BBD49" w:rsidR="00590A18" w:rsidRDefault="00590A18" w:rsidP="002D2E7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Now close or patch your right eye. With your left eye, fixate the circle on the right side of the page. You will </w:t>
      </w:r>
      <w:r w:rsidR="008F4FA0">
        <w:rPr>
          <w:rFonts w:ascii="Times New Roman" w:hAnsi="Times New Roman"/>
          <w:lang w:val="en-GB"/>
        </w:rPr>
        <w:t xml:space="preserve">still </w:t>
      </w:r>
      <w:r>
        <w:rPr>
          <w:rFonts w:ascii="Times New Roman" w:hAnsi="Times New Roman"/>
          <w:lang w:val="en-GB"/>
        </w:rPr>
        <w:t xml:space="preserve">probably see the star on the other side. </w:t>
      </w:r>
      <w:r w:rsidR="001828A8">
        <w:rPr>
          <w:rFonts w:ascii="Times New Roman" w:hAnsi="Times New Roman"/>
          <w:lang w:val="en-GB"/>
        </w:rPr>
        <w:br/>
      </w:r>
    </w:p>
    <w:p w14:paraId="466130F0" w14:textId="5FFA7E03" w:rsidR="00590A18" w:rsidRDefault="00590A18" w:rsidP="002D2E7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Slowly move the page to the left or to the right, up or down, closer and farther. At some point, the star will disappear from the corner of your eye. </w:t>
      </w:r>
      <w:r w:rsidR="001828A8">
        <w:rPr>
          <w:rFonts w:ascii="Times New Roman" w:hAnsi="Times New Roman"/>
          <w:lang w:val="en-GB"/>
        </w:rPr>
        <w:br/>
      </w:r>
    </w:p>
    <w:p w14:paraId="0D9FBA71" w14:textId="04F223B5" w:rsidR="00590A18" w:rsidRDefault="00590A18" w:rsidP="002D2E7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Once you have made the star disappear, move the page around </w:t>
      </w:r>
      <w:r w:rsidR="001828A8">
        <w:rPr>
          <w:rFonts w:ascii="Times New Roman" w:hAnsi="Times New Roman"/>
          <w:lang w:val="en-GB"/>
        </w:rPr>
        <w:t xml:space="preserve">in </w:t>
      </w:r>
      <w:r>
        <w:rPr>
          <w:rFonts w:ascii="Times New Roman" w:hAnsi="Times New Roman"/>
          <w:lang w:val="en-GB"/>
        </w:rPr>
        <w:t xml:space="preserve">very small increments. You should be able to make the star appear and re-appear through small adjustments. </w:t>
      </w:r>
      <w:r w:rsidR="001828A8">
        <w:rPr>
          <w:rFonts w:ascii="Times New Roman" w:hAnsi="Times New Roman"/>
          <w:lang w:val="en-GB"/>
        </w:rPr>
        <w:br/>
      </w:r>
    </w:p>
    <w:p w14:paraId="41A5D9F4" w14:textId="1E3D9C97" w:rsidR="00590A18" w:rsidRDefault="00590A18" w:rsidP="002D2E7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The place where the star is when you </w:t>
      </w:r>
      <w:bookmarkStart w:id="4" w:name="_GoBack"/>
      <w:bookmarkEnd w:id="4"/>
      <w:r w:rsidR="008F4FA0">
        <w:rPr>
          <w:rFonts w:ascii="Times New Roman" w:hAnsi="Times New Roman"/>
          <w:lang w:val="en-GB"/>
        </w:rPr>
        <w:t>cannot</w:t>
      </w:r>
      <w:r>
        <w:rPr>
          <w:rFonts w:ascii="Times New Roman" w:hAnsi="Times New Roman"/>
          <w:lang w:val="en-GB"/>
        </w:rPr>
        <w:t xml:space="preserve"> see it is your blind</w:t>
      </w:r>
      <w:r w:rsidR="001828A8">
        <w:rPr>
          <w:rFonts w:ascii="Times New Roman" w:hAnsi="Times New Roman"/>
          <w:lang w:val="en-GB"/>
        </w:rPr>
        <w:t xml:space="preserve"> </w:t>
      </w:r>
      <w:r>
        <w:rPr>
          <w:rFonts w:ascii="Times New Roman" w:hAnsi="Times New Roman"/>
          <w:lang w:val="en-GB"/>
        </w:rPr>
        <w:t xml:space="preserve">spot. </w:t>
      </w:r>
      <w:r w:rsidR="001828A8">
        <w:rPr>
          <w:rFonts w:ascii="Times New Roman" w:hAnsi="Times New Roman"/>
          <w:lang w:val="en-GB"/>
        </w:rPr>
        <w:br/>
      </w:r>
    </w:p>
    <w:p w14:paraId="2E5CE662" w14:textId="23374A98" w:rsidR="00590A18" w:rsidRDefault="00590A18" w:rsidP="002D2E7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Repeat the procedure with the right eye stimulus, closing your left eye this time.</w:t>
      </w:r>
      <w:r w:rsidR="001828A8">
        <w:rPr>
          <w:rFonts w:ascii="Times New Roman" w:hAnsi="Times New Roman"/>
          <w:lang w:val="en-GB"/>
        </w:rPr>
        <w:br/>
      </w:r>
    </w:p>
    <w:p w14:paraId="35A75185" w14:textId="694EA90A" w:rsidR="001D7B28" w:rsidRPr="001D7B28" w:rsidRDefault="001D7B28" w:rsidP="001D7B28">
      <w:pPr>
        <w:pStyle w:val="ListParagraph"/>
        <w:widowControl w:val="0"/>
        <w:numPr>
          <w:ilvl w:val="0"/>
          <w:numId w:val="1"/>
        </w:numPr>
        <w:autoSpaceDE w:val="0"/>
        <w:autoSpaceDN w:val="0"/>
        <w:adjustRightInd w:val="0"/>
        <w:rPr>
          <w:rFonts w:ascii="Times New Roman" w:hAnsi="Times New Roman"/>
          <w:lang w:val="en-GB"/>
        </w:rPr>
      </w:pPr>
      <w:r>
        <w:rPr>
          <w:rFonts w:ascii="Times New Roman" w:hAnsi="Times New Roman"/>
          <w:b/>
          <w:lang w:val="en-GB"/>
        </w:rPr>
        <w:t>Using the blind</w:t>
      </w:r>
      <w:r w:rsidR="001828A8">
        <w:rPr>
          <w:rFonts w:ascii="Times New Roman" w:hAnsi="Times New Roman"/>
          <w:b/>
          <w:lang w:val="en-GB"/>
        </w:rPr>
        <w:t xml:space="preserve"> </w:t>
      </w:r>
      <w:r>
        <w:rPr>
          <w:rFonts w:ascii="Times New Roman" w:hAnsi="Times New Roman"/>
          <w:b/>
          <w:lang w:val="en-GB"/>
        </w:rPr>
        <w:t>spot to study perceptual filling in</w:t>
      </w:r>
      <w:r w:rsidR="001828A8">
        <w:rPr>
          <w:rFonts w:ascii="Times New Roman" w:hAnsi="Times New Roman"/>
          <w:b/>
          <w:lang w:val="en-GB"/>
        </w:rPr>
        <w:br/>
      </w:r>
    </w:p>
    <w:p w14:paraId="78070EE5" w14:textId="44D01AEF" w:rsidR="001D7B28" w:rsidRDefault="006006EE" w:rsidP="001D7B28">
      <w:pPr>
        <w:pStyle w:val="ListParagraph"/>
        <w:widowControl w:val="0"/>
        <w:numPr>
          <w:ilvl w:val="1"/>
          <w:numId w:val="1"/>
        </w:numPr>
        <w:autoSpaceDE w:val="0"/>
        <w:autoSpaceDN w:val="0"/>
        <w:adjustRightInd w:val="0"/>
        <w:rPr>
          <w:rFonts w:ascii="Times New Roman" w:hAnsi="Times New Roman"/>
          <w:lang w:val="en-GB"/>
        </w:rPr>
      </w:pPr>
      <w:proofErr w:type="gramStart"/>
      <w:r>
        <w:rPr>
          <w:rFonts w:ascii="Times New Roman" w:hAnsi="Times New Roman"/>
          <w:lang w:val="en-GB"/>
        </w:rPr>
        <w:t>With slightly more complicated stimuli,</w:t>
      </w:r>
      <w:proofErr w:type="gramEnd"/>
      <w:r>
        <w:rPr>
          <w:rFonts w:ascii="Times New Roman" w:hAnsi="Times New Roman"/>
          <w:lang w:val="en-GB"/>
        </w:rPr>
        <w:t xml:space="preserve"> the blind</w:t>
      </w:r>
      <w:r w:rsidR="001828A8">
        <w:rPr>
          <w:rFonts w:ascii="Times New Roman" w:hAnsi="Times New Roman"/>
          <w:lang w:val="en-GB"/>
        </w:rPr>
        <w:t xml:space="preserve"> </w:t>
      </w:r>
      <w:r>
        <w:rPr>
          <w:rFonts w:ascii="Times New Roman" w:hAnsi="Times New Roman"/>
          <w:lang w:val="en-GB"/>
        </w:rPr>
        <w:t>spot provide</w:t>
      </w:r>
      <w:r w:rsidR="001828A8">
        <w:rPr>
          <w:rFonts w:ascii="Times New Roman" w:hAnsi="Times New Roman"/>
          <w:lang w:val="en-GB"/>
        </w:rPr>
        <w:t>s</w:t>
      </w:r>
      <w:r>
        <w:rPr>
          <w:rFonts w:ascii="Times New Roman" w:hAnsi="Times New Roman"/>
          <w:lang w:val="en-GB"/>
        </w:rPr>
        <w:t xml:space="preserve"> a powerful demonstration of how the brain creates, even at times invents, our perceptual consciousness. </w:t>
      </w:r>
      <w:r w:rsidR="001828A8">
        <w:rPr>
          <w:rFonts w:ascii="Times New Roman" w:hAnsi="Times New Roman"/>
          <w:lang w:val="en-GB"/>
        </w:rPr>
        <w:br/>
      </w:r>
    </w:p>
    <w:p w14:paraId="7A26AE9F" w14:textId="2BCFF03F" w:rsidR="00512469" w:rsidRDefault="00512469" w:rsidP="001D7B28">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Generate three additional blind</w:t>
      </w:r>
      <w:r w:rsidR="001828A8">
        <w:rPr>
          <w:rFonts w:ascii="Times New Roman" w:hAnsi="Times New Roman"/>
          <w:lang w:val="en-GB"/>
        </w:rPr>
        <w:t xml:space="preserve"> </w:t>
      </w:r>
      <w:r>
        <w:rPr>
          <w:rFonts w:ascii="Times New Roman" w:hAnsi="Times New Roman"/>
          <w:lang w:val="en-GB"/>
        </w:rPr>
        <w:t>spot stimuli by placing the star shape among some kind of pattern—</w:t>
      </w:r>
      <w:r w:rsidR="001828A8">
        <w:rPr>
          <w:rFonts w:ascii="Times New Roman" w:hAnsi="Times New Roman"/>
          <w:lang w:val="en-GB"/>
        </w:rPr>
        <w:t xml:space="preserve">this can be as simple as a </w:t>
      </w:r>
      <w:proofErr w:type="spellStart"/>
      <w:r w:rsidR="001828A8">
        <w:rPr>
          <w:rFonts w:ascii="Times New Roman" w:hAnsi="Times New Roman"/>
          <w:lang w:val="en-GB"/>
        </w:rPr>
        <w:t>colo</w:t>
      </w:r>
      <w:r>
        <w:rPr>
          <w:rFonts w:ascii="Times New Roman" w:hAnsi="Times New Roman"/>
          <w:lang w:val="en-GB"/>
        </w:rPr>
        <w:t>rful</w:t>
      </w:r>
      <w:proofErr w:type="spellEnd"/>
      <w:r>
        <w:rPr>
          <w:rFonts w:ascii="Times New Roman" w:hAnsi="Times New Roman"/>
          <w:lang w:val="en-GB"/>
        </w:rPr>
        <w:t xml:space="preserve"> background or within a continuous line segment. </w:t>
      </w:r>
      <w:r>
        <w:rPr>
          <w:rFonts w:ascii="Times New Roman" w:hAnsi="Times New Roman"/>
          <w:b/>
          <w:lang w:val="en-GB"/>
        </w:rPr>
        <w:t xml:space="preserve">Figure 2 </w:t>
      </w:r>
      <w:r>
        <w:rPr>
          <w:rFonts w:ascii="Times New Roman" w:hAnsi="Times New Roman"/>
          <w:lang w:val="en-GB"/>
        </w:rPr>
        <w:t xml:space="preserve">shows </w:t>
      </w:r>
      <w:r w:rsidR="0059136A">
        <w:rPr>
          <w:rFonts w:ascii="Times New Roman" w:hAnsi="Times New Roman"/>
          <w:lang w:val="en-GB"/>
        </w:rPr>
        <w:t>three</w:t>
      </w:r>
      <w:r w:rsidR="00887171">
        <w:rPr>
          <w:rFonts w:ascii="Times New Roman" w:hAnsi="Times New Roman"/>
          <w:lang w:val="en-GB"/>
        </w:rPr>
        <w:t xml:space="preserve"> </w:t>
      </w:r>
      <w:r>
        <w:rPr>
          <w:rFonts w:ascii="Times New Roman" w:hAnsi="Times New Roman"/>
          <w:lang w:val="en-GB"/>
        </w:rPr>
        <w:t>example stimuli.</w:t>
      </w:r>
      <w:r w:rsidR="001828A8">
        <w:rPr>
          <w:rFonts w:ascii="Times New Roman" w:hAnsi="Times New Roman"/>
          <w:lang w:val="en-GB"/>
        </w:rPr>
        <w:br/>
      </w:r>
    </w:p>
    <w:p w14:paraId="676454D7" w14:textId="396C5D5E" w:rsidR="000B3EE7" w:rsidRDefault="000B3EE7" w:rsidP="001D7B28">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Repeat the procedure in </w:t>
      </w:r>
      <w:r w:rsidR="006502AC">
        <w:rPr>
          <w:rFonts w:ascii="Times New Roman" w:hAnsi="Times New Roman"/>
          <w:lang w:val="en-GB"/>
        </w:rPr>
        <w:t>2</w:t>
      </w:r>
      <w:r>
        <w:rPr>
          <w:rFonts w:ascii="Times New Roman" w:hAnsi="Times New Roman"/>
          <w:lang w:val="en-GB"/>
        </w:rPr>
        <w:t>.2-</w:t>
      </w:r>
      <w:r w:rsidR="006502AC">
        <w:rPr>
          <w:rFonts w:ascii="Times New Roman" w:hAnsi="Times New Roman"/>
          <w:lang w:val="en-GB"/>
        </w:rPr>
        <w:t>2</w:t>
      </w:r>
      <w:r>
        <w:rPr>
          <w:rFonts w:ascii="Times New Roman" w:hAnsi="Times New Roman"/>
          <w:lang w:val="en-GB"/>
        </w:rPr>
        <w:t xml:space="preserve">.7. </w:t>
      </w:r>
      <w:r w:rsidR="001828A8">
        <w:rPr>
          <w:rFonts w:ascii="Times New Roman" w:hAnsi="Times New Roman"/>
          <w:lang w:val="en-GB"/>
        </w:rPr>
        <w:t>T</w:t>
      </w:r>
      <w:r>
        <w:rPr>
          <w:rFonts w:ascii="Times New Roman" w:hAnsi="Times New Roman"/>
          <w:lang w:val="en-GB"/>
        </w:rPr>
        <w:t>his time</w:t>
      </w:r>
      <w:r w:rsidR="001828A8">
        <w:rPr>
          <w:rFonts w:ascii="Times New Roman" w:hAnsi="Times New Roman"/>
          <w:lang w:val="en-GB"/>
        </w:rPr>
        <w:t xml:space="preserve"> though</w:t>
      </w:r>
      <w:r>
        <w:rPr>
          <w:rFonts w:ascii="Times New Roman" w:hAnsi="Times New Roman"/>
          <w:lang w:val="en-GB"/>
        </w:rPr>
        <w:t xml:space="preserve">, ask the participant what they see when the star stimulus disappears. </w:t>
      </w:r>
    </w:p>
    <w:p w14:paraId="1AEDE7E7" w14:textId="67839376" w:rsidR="000B3EE7" w:rsidRDefault="000B3EE7" w:rsidP="000B3EE7">
      <w:pPr>
        <w:widowControl w:val="0"/>
        <w:autoSpaceDE w:val="0"/>
        <w:autoSpaceDN w:val="0"/>
        <w:adjustRightInd w:val="0"/>
        <w:rPr>
          <w:rFonts w:ascii="Times New Roman" w:hAnsi="Times New Roman"/>
          <w:b/>
          <w:lang w:val="en-GB"/>
        </w:rPr>
      </w:pPr>
      <w:r>
        <w:rPr>
          <w:rFonts w:ascii="Times New Roman" w:hAnsi="Times New Roman"/>
          <w:b/>
          <w:lang w:val="en-GB"/>
        </w:rPr>
        <w:t>Representative Result</w:t>
      </w:r>
    </w:p>
    <w:p w14:paraId="1C864EA3" w14:textId="00FBCE09" w:rsidR="000B3EE7" w:rsidRDefault="000B3EE7" w:rsidP="000B3EE7">
      <w:pPr>
        <w:widowControl w:val="0"/>
        <w:autoSpaceDE w:val="0"/>
        <w:autoSpaceDN w:val="0"/>
        <w:adjustRightInd w:val="0"/>
        <w:rPr>
          <w:rFonts w:ascii="Times New Roman" w:hAnsi="Times New Roman"/>
          <w:lang w:val="en-GB"/>
        </w:rPr>
      </w:pPr>
      <w:r>
        <w:rPr>
          <w:rFonts w:ascii="Times New Roman" w:hAnsi="Times New Roman"/>
          <w:b/>
          <w:lang w:val="en-GB"/>
        </w:rPr>
        <w:t xml:space="preserve">Figure 3 </w:t>
      </w:r>
      <w:r>
        <w:rPr>
          <w:rFonts w:ascii="Times New Roman" w:hAnsi="Times New Roman"/>
          <w:lang w:val="en-GB"/>
        </w:rPr>
        <w:t xml:space="preserve">visualizes what people report seeing when shown the stimuli in </w:t>
      </w:r>
      <w:r w:rsidRPr="001828A8">
        <w:rPr>
          <w:rFonts w:ascii="Times New Roman" w:hAnsi="Times New Roman"/>
          <w:b/>
          <w:lang w:val="en-GB"/>
        </w:rPr>
        <w:t>Figure 2</w:t>
      </w:r>
      <w:r>
        <w:rPr>
          <w:rFonts w:ascii="Times New Roman" w:hAnsi="Times New Roman"/>
          <w:lang w:val="en-GB"/>
        </w:rPr>
        <w:t>, that is, what they report seeing once the star disappears because it occupies their blind</w:t>
      </w:r>
      <w:r w:rsidR="001828A8">
        <w:rPr>
          <w:rFonts w:ascii="Times New Roman" w:hAnsi="Times New Roman"/>
          <w:lang w:val="en-GB"/>
        </w:rPr>
        <w:t xml:space="preserve"> </w:t>
      </w:r>
      <w:r>
        <w:rPr>
          <w:rFonts w:ascii="Times New Roman" w:hAnsi="Times New Roman"/>
          <w:lang w:val="en-GB"/>
        </w:rPr>
        <w:t xml:space="preserve">spot. </w:t>
      </w:r>
    </w:p>
    <w:p w14:paraId="646ACA76" w14:textId="347C92FD" w:rsidR="00436B9B" w:rsidRDefault="004435E3" w:rsidP="000B3EE7">
      <w:pPr>
        <w:widowControl w:val="0"/>
        <w:autoSpaceDE w:val="0"/>
        <w:autoSpaceDN w:val="0"/>
        <w:adjustRightInd w:val="0"/>
        <w:rPr>
          <w:rFonts w:ascii="Times New Roman" w:hAnsi="Times New Roman" w:cs="Times New Roman"/>
        </w:rPr>
      </w:pPr>
      <w:r>
        <w:rPr>
          <w:rFonts w:ascii="Times New Roman" w:hAnsi="Times New Roman" w:cs="Times New Roman"/>
        </w:rPr>
        <w:t>The reports reveal several principles of how the brain creates perceptual experience. The top stimulus reveals that the brain tends to expect uniformity in surface color, thus filling in the blind</w:t>
      </w:r>
      <w:r w:rsidR="001828A8">
        <w:rPr>
          <w:rFonts w:ascii="Times New Roman" w:hAnsi="Times New Roman" w:cs="Times New Roman"/>
        </w:rPr>
        <w:t xml:space="preserve"> </w:t>
      </w:r>
      <w:r>
        <w:rPr>
          <w:rFonts w:ascii="Times New Roman" w:hAnsi="Times New Roman" w:cs="Times New Roman"/>
        </w:rPr>
        <w:t>spot to match the yellow background in the remainder of the image. The middle stimulus reveals that the brain looks for patterns, here causing perceptual experience to include a red circle in the blind</w:t>
      </w:r>
      <w:r w:rsidR="001828A8">
        <w:rPr>
          <w:rFonts w:ascii="Times New Roman" w:hAnsi="Times New Roman" w:cs="Times New Roman"/>
        </w:rPr>
        <w:t xml:space="preserve"> </w:t>
      </w:r>
      <w:r>
        <w:rPr>
          <w:rFonts w:ascii="Times New Roman" w:hAnsi="Times New Roman" w:cs="Times New Roman"/>
        </w:rPr>
        <w:t>spot in order to complete the prevailing pattern in the region. The bottom stimulus reveals that the brain implements expectations about object continuity. When the star occupies the blind</w:t>
      </w:r>
      <w:r w:rsidR="001828A8">
        <w:rPr>
          <w:rFonts w:ascii="Times New Roman" w:hAnsi="Times New Roman" w:cs="Times New Roman"/>
        </w:rPr>
        <w:t xml:space="preserve"> </w:t>
      </w:r>
      <w:r>
        <w:rPr>
          <w:rFonts w:ascii="Times New Roman" w:hAnsi="Times New Roman" w:cs="Times New Roman"/>
        </w:rPr>
        <w:t xml:space="preserve">spot, observers see a solid green rectangle, filling </w:t>
      </w:r>
      <w:r w:rsidR="00581B27">
        <w:rPr>
          <w:rFonts w:ascii="Times New Roman" w:hAnsi="Times New Roman" w:cs="Times New Roman"/>
        </w:rPr>
        <w:t>in the missing middle portions of that object.</w:t>
      </w:r>
      <w:r w:rsidR="00004292">
        <w:rPr>
          <w:rFonts w:ascii="Times New Roman" w:hAnsi="Times New Roman" w:cs="Times New Roman"/>
        </w:rPr>
        <w:t xml:space="preserve"> </w:t>
      </w:r>
      <w:commentRangeStart w:id="5"/>
      <w:proofErr w:type="gramStart"/>
      <w:r w:rsidR="00004292">
        <w:rPr>
          <w:rFonts w:ascii="Times New Roman" w:hAnsi="Times New Roman" w:cs="Times New Roman"/>
        </w:rPr>
        <w:t>Thus</w:t>
      </w:r>
      <w:proofErr w:type="gramEnd"/>
      <w:r w:rsidR="00004292">
        <w:rPr>
          <w:rFonts w:ascii="Times New Roman" w:hAnsi="Times New Roman" w:cs="Times New Roman"/>
        </w:rPr>
        <w:t xml:space="preserve"> in general, the brain </w:t>
      </w:r>
      <w:del w:id="6" w:author="Jonathan Flombaum" w:date="2015-07-23T20:51:00Z">
        <w:r w:rsidR="00004292" w:rsidDel="00210581">
          <w:rPr>
            <w:rFonts w:ascii="Times New Roman" w:hAnsi="Times New Roman" w:cs="Times New Roman"/>
          </w:rPr>
          <w:delText>essentially asks itself, ‘what is the</w:delText>
        </w:r>
      </w:del>
      <w:ins w:id="7" w:author="Jonathan Flombaum" w:date="2015-07-23T20:51:00Z">
        <w:r w:rsidR="00210581">
          <w:rPr>
            <w:rFonts w:ascii="Times New Roman" w:hAnsi="Times New Roman" w:cs="Times New Roman"/>
          </w:rPr>
          <w:t>fills in experience with the</w:t>
        </w:r>
      </w:ins>
      <w:r w:rsidR="00004292">
        <w:rPr>
          <w:rFonts w:ascii="Times New Roman" w:hAnsi="Times New Roman" w:cs="Times New Roman"/>
        </w:rPr>
        <w:t xml:space="preserve"> most likely stimulus to occupy the blind</w:t>
      </w:r>
      <w:r w:rsidR="001828A8">
        <w:rPr>
          <w:rFonts w:ascii="Times New Roman" w:hAnsi="Times New Roman" w:cs="Times New Roman"/>
        </w:rPr>
        <w:t xml:space="preserve"> </w:t>
      </w:r>
      <w:r w:rsidR="00004292">
        <w:rPr>
          <w:rFonts w:ascii="Times New Roman" w:hAnsi="Times New Roman" w:cs="Times New Roman"/>
        </w:rPr>
        <w:t>spot</w:t>
      </w:r>
      <w:ins w:id="8" w:author="Jonathan Flombaum" w:date="2015-07-23T20:52:00Z">
        <w:r w:rsidR="00210581">
          <w:rPr>
            <w:rFonts w:ascii="Times New Roman" w:hAnsi="Times New Roman" w:cs="Times New Roman"/>
          </w:rPr>
          <w:t xml:space="preserve">. </w:t>
        </w:r>
      </w:ins>
      <w:del w:id="9" w:author="Jonathan Flombaum" w:date="2015-07-23T20:52:00Z">
        <w:r w:rsidR="00004292" w:rsidDel="00210581">
          <w:rPr>
            <w:rFonts w:ascii="Times New Roman" w:hAnsi="Times New Roman" w:cs="Times New Roman"/>
          </w:rPr>
          <w:delText xml:space="preserve">—the place from which I am not receiving direct stimulation?’ </w:delText>
        </w:r>
        <w:commentRangeEnd w:id="5"/>
        <w:r w:rsidR="00A21C91" w:rsidDel="00210581">
          <w:rPr>
            <w:rStyle w:val="CommentReference"/>
          </w:rPr>
          <w:commentReference w:id="5"/>
        </w:r>
      </w:del>
      <w:r w:rsidR="00004292">
        <w:rPr>
          <w:rFonts w:ascii="Times New Roman" w:hAnsi="Times New Roman" w:cs="Times New Roman"/>
        </w:rPr>
        <w:t xml:space="preserve">Whatever is most likely given the context is what the brain causes people to perceive. </w:t>
      </w:r>
    </w:p>
    <w:p w14:paraId="0DF1D094" w14:textId="77777777" w:rsidR="004E4422" w:rsidRDefault="004E4422" w:rsidP="000B3EE7">
      <w:pPr>
        <w:widowControl w:val="0"/>
        <w:autoSpaceDE w:val="0"/>
        <w:autoSpaceDN w:val="0"/>
        <w:adjustRightInd w:val="0"/>
        <w:rPr>
          <w:rFonts w:ascii="Times New Roman" w:hAnsi="Times New Roman" w:cs="Times New Roman"/>
        </w:rPr>
      </w:pPr>
    </w:p>
    <w:p w14:paraId="10DB8972" w14:textId="3C689028" w:rsidR="004E4422" w:rsidRPr="004E4422" w:rsidRDefault="00BB2EDA" w:rsidP="000B3EE7">
      <w:pPr>
        <w:widowControl w:val="0"/>
        <w:autoSpaceDE w:val="0"/>
        <w:autoSpaceDN w:val="0"/>
        <w:adjustRightInd w:val="0"/>
        <w:rPr>
          <w:rFonts w:ascii="Times New Roman" w:hAnsi="Times New Roman" w:cs="Times New Roman"/>
          <w:b/>
        </w:rPr>
      </w:pPr>
      <w:r>
        <w:rPr>
          <w:rFonts w:ascii="Times New Roman" w:hAnsi="Times New Roman" w:cs="Times New Roman"/>
          <w:b/>
        </w:rPr>
        <w:t>Applications</w:t>
      </w:r>
    </w:p>
    <w:p w14:paraId="57A0F123" w14:textId="6B67A846" w:rsidR="00B921EE" w:rsidRDefault="00B23BE1">
      <w:pPr>
        <w:rPr>
          <w:rFonts w:ascii="Times New Roman" w:hAnsi="Times New Roman" w:cs="Times New Roman"/>
        </w:rPr>
      </w:pPr>
      <w:r>
        <w:rPr>
          <w:rFonts w:ascii="Times New Roman" w:hAnsi="Times New Roman" w:cs="Times New Roman"/>
        </w:rPr>
        <w:t>Because the brain fills-in perception within the blind</w:t>
      </w:r>
      <w:r w:rsidR="001828A8">
        <w:rPr>
          <w:rFonts w:ascii="Times New Roman" w:hAnsi="Times New Roman" w:cs="Times New Roman"/>
        </w:rPr>
        <w:t xml:space="preserve"> </w:t>
      </w:r>
      <w:r>
        <w:rPr>
          <w:rFonts w:ascii="Times New Roman" w:hAnsi="Times New Roman" w:cs="Times New Roman"/>
        </w:rPr>
        <w:t xml:space="preserve">spot, one application </w:t>
      </w:r>
      <w:r w:rsidR="00CB176B">
        <w:rPr>
          <w:rFonts w:ascii="Times New Roman" w:hAnsi="Times New Roman" w:cs="Times New Roman"/>
        </w:rPr>
        <w:t xml:space="preserve">involves studies that seek to identify the brain areas involved in producing conscious experience. For example, for a long time, researchers were uncertain whether the earliest part of human visual cortex, called V1, </w:t>
      </w:r>
      <w:r w:rsidR="001828A8">
        <w:rPr>
          <w:rFonts w:ascii="Times New Roman" w:hAnsi="Times New Roman" w:cs="Times New Roman"/>
        </w:rPr>
        <w:t>was</w:t>
      </w:r>
      <w:r w:rsidR="00CB176B">
        <w:rPr>
          <w:rFonts w:ascii="Times New Roman" w:hAnsi="Times New Roman" w:cs="Times New Roman"/>
        </w:rPr>
        <w:t xml:space="preserve"> involved directly in the production of conscious experience. </w:t>
      </w:r>
      <w:proofErr w:type="gramStart"/>
      <w:r w:rsidR="005324A3">
        <w:rPr>
          <w:rFonts w:ascii="Times New Roman" w:hAnsi="Times New Roman" w:cs="Times New Roman"/>
        </w:rPr>
        <w:t>To address this issue, researchers used fMRI (Functional Magnetic Resonance Imaging) to measure neural responses in the monocular regions of V1 that mapped to the blind</w:t>
      </w:r>
      <w:r w:rsidR="001828A8">
        <w:rPr>
          <w:rFonts w:ascii="Times New Roman" w:hAnsi="Times New Roman" w:cs="Times New Roman"/>
        </w:rPr>
        <w:t xml:space="preserve"> </w:t>
      </w:r>
      <w:r w:rsidR="005324A3">
        <w:rPr>
          <w:rFonts w:ascii="Times New Roman" w:hAnsi="Times New Roman" w:cs="Times New Roman"/>
        </w:rPr>
        <w:t>spot.</w:t>
      </w:r>
      <w:r w:rsidR="00140F4A" w:rsidRPr="00CA0EF5">
        <w:rPr>
          <w:rFonts w:ascii="Times New Roman" w:hAnsi="Times New Roman" w:cs="Times New Roman"/>
          <w:vertAlign w:val="superscript"/>
        </w:rPr>
        <w:t>1</w:t>
      </w:r>
      <w:r w:rsidR="005324A3">
        <w:rPr>
          <w:rFonts w:ascii="Times New Roman" w:hAnsi="Times New Roman" w:cs="Times New Roman"/>
        </w:rPr>
        <w:t xml:space="preserve"> In other words, they looked at neural regions that only received input from one of the eyes, and by mapping the blind</w:t>
      </w:r>
      <w:r w:rsidR="001828A8">
        <w:rPr>
          <w:rFonts w:ascii="Times New Roman" w:hAnsi="Times New Roman" w:cs="Times New Roman"/>
        </w:rPr>
        <w:t xml:space="preserve"> </w:t>
      </w:r>
      <w:r w:rsidR="005324A3">
        <w:rPr>
          <w:rFonts w:ascii="Times New Roman" w:hAnsi="Times New Roman" w:cs="Times New Roman"/>
        </w:rPr>
        <w:t>spots of their participants, they were able to look at neural responses specifically when direct stimulation was absent, because the stimulus was placed in the relevant eye’s blind</w:t>
      </w:r>
      <w:r w:rsidR="001828A8">
        <w:rPr>
          <w:rFonts w:ascii="Times New Roman" w:hAnsi="Times New Roman" w:cs="Times New Roman"/>
        </w:rPr>
        <w:t xml:space="preserve"> </w:t>
      </w:r>
      <w:r w:rsidR="005324A3">
        <w:rPr>
          <w:rFonts w:ascii="Times New Roman" w:hAnsi="Times New Roman" w:cs="Times New Roman"/>
        </w:rPr>
        <w:t>spot.</w:t>
      </w:r>
      <w:proofErr w:type="gramEnd"/>
      <w:r w:rsidR="005324A3">
        <w:rPr>
          <w:rFonts w:ascii="Times New Roman" w:hAnsi="Times New Roman" w:cs="Times New Roman"/>
        </w:rPr>
        <w:t xml:space="preserve"> What should happen? Would the neurons not fire because</w:t>
      </w:r>
      <w:r w:rsidR="001828A8">
        <w:rPr>
          <w:rFonts w:ascii="Times New Roman" w:hAnsi="Times New Roman" w:cs="Times New Roman"/>
        </w:rPr>
        <w:t xml:space="preserve"> </w:t>
      </w:r>
      <w:r w:rsidR="005324A3">
        <w:rPr>
          <w:rFonts w:ascii="Times New Roman" w:hAnsi="Times New Roman" w:cs="Times New Roman"/>
        </w:rPr>
        <w:t xml:space="preserve">they were not receiving any signal from the outside world? </w:t>
      </w:r>
      <w:proofErr w:type="gramStart"/>
      <w:r w:rsidR="005324A3">
        <w:rPr>
          <w:rFonts w:ascii="Times New Roman" w:hAnsi="Times New Roman" w:cs="Times New Roman"/>
        </w:rPr>
        <w:t>Instead</w:t>
      </w:r>
      <w:proofErr w:type="gramEnd"/>
      <w:r w:rsidR="005324A3">
        <w:rPr>
          <w:rFonts w:ascii="Times New Roman" w:hAnsi="Times New Roman" w:cs="Times New Roman"/>
        </w:rPr>
        <w:t xml:space="preserve"> the neurons responded as though they were being stimulated by what the person perceived in that location—they responded as though the images that the brain filled-in were actually producing external stimulation. This suggested that these neurons in very early parts of the visual system are not only involved in transmitting signals received from the retina, but also in constructing perceptual experience itself.</w:t>
      </w:r>
    </w:p>
    <w:p w14:paraId="7528D1B8" w14:textId="77777777" w:rsidR="000E7197" w:rsidRDefault="00B921EE">
      <w:pPr>
        <w:rPr>
          <w:rFonts w:ascii="Times New Roman" w:hAnsi="Times New Roman" w:cs="Times New Roman"/>
          <w:b/>
        </w:rPr>
      </w:pPr>
      <w:r>
        <w:rPr>
          <w:rFonts w:ascii="Times New Roman" w:hAnsi="Times New Roman" w:cs="Times New Roman"/>
          <w:b/>
        </w:rPr>
        <w:t>Reference</w:t>
      </w:r>
    </w:p>
    <w:p w14:paraId="4875E0F0" w14:textId="4DEEF176" w:rsidR="00636D6B" w:rsidRPr="00636D6B" w:rsidRDefault="00140F4A" w:rsidP="00636D6B">
      <w:pPr>
        <w:rPr>
          <w:rFonts w:ascii="Times New Roman" w:hAnsi="Times New Roman" w:cs="Times New Roman"/>
        </w:rPr>
      </w:pPr>
      <w:r>
        <w:rPr>
          <w:rFonts w:ascii="Times New Roman" w:hAnsi="Times New Roman" w:cs="Times New Roman"/>
        </w:rPr>
        <w:t xml:space="preserve">1. </w:t>
      </w:r>
      <w:r w:rsidR="00636D6B" w:rsidRPr="00636D6B">
        <w:rPr>
          <w:rFonts w:ascii="Times New Roman" w:hAnsi="Times New Roman" w:cs="Times New Roman"/>
        </w:rPr>
        <w:t xml:space="preserve">Tong, F., &amp; Engel, S. A. (2001). </w:t>
      </w:r>
      <w:proofErr w:type="spellStart"/>
      <w:r w:rsidR="00636D6B" w:rsidRPr="00636D6B">
        <w:rPr>
          <w:rFonts w:ascii="Times New Roman" w:hAnsi="Times New Roman" w:cs="Times New Roman"/>
        </w:rPr>
        <w:t>Interocular</w:t>
      </w:r>
      <w:proofErr w:type="spellEnd"/>
      <w:r w:rsidR="00636D6B" w:rsidRPr="00636D6B">
        <w:rPr>
          <w:rFonts w:ascii="Times New Roman" w:hAnsi="Times New Roman" w:cs="Times New Roman"/>
        </w:rPr>
        <w:t xml:space="preserve"> rivalry revealed in the human cortical blind-spot representation. </w:t>
      </w:r>
      <w:r w:rsidR="00636D6B" w:rsidRPr="00636D6B">
        <w:rPr>
          <w:rFonts w:ascii="Times New Roman" w:hAnsi="Times New Roman" w:cs="Times New Roman"/>
          <w:i/>
          <w:iCs/>
        </w:rPr>
        <w:t>Nature</w:t>
      </w:r>
      <w:r w:rsidR="00636D6B" w:rsidRPr="00636D6B">
        <w:rPr>
          <w:rFonts w:ascii="Times New Roman" w:hAnsi="Times New Roman" w:cs="Times New Roman"/>
        </w:rPr>
        <w:t>, </w:t>
      </w:r>
      <w:r w:rsidR="00636D6B" w:rsidRPr="00636D6B">
        <w:rPr>
          <w:rFonts w:ascii="Times New Roman" w:hAnsi="Times New Roman" w:cs="Times New Roman"/>
          <w:i/>
          <w:iCs/>
        </w:rPr>
        <w:t>411</w:t>
      </w:r>
      <w:r w:rsidR="00636D6B" w:rsidRPr="00636D6B">
        <w:rPr>
          <w:rFonts w:ascii="Times New Roman" w:hAnsi="Times New Roman" w:cs="Times New Roman"/>
        </w:rPr>
        <w:t>(6834), 195-199.</w:t>
      </w:r>
    </w:p>
    <w:p w14:paraId="01BEE759" w14:textId="77777777" w:rsidR="004435E3" w:rsidRPr="000B3EE7" w:rsidRDefault="004435E3" w:rsidP="000B3EE7">
      <w:pPr>
        <w:widowControl w:val="0"/>
        <w:autoSpaceDE w:val="0"/>
        <w:autoSpaceDN w:val="0"/>
        <w:adjustRightInd w:val="0"/>
        <w:rPr>
          <w:rFonts w:ascii="Times New Roman" w:hAnsi="Times New Roman"/>
          <w:lang w:val="en-GB"/>
        </w:rPr>
      </w:pPr>
    </w:p>
    <w:p w14:paraId="74B541E5" w14:textId="24E10EB9" w:rsidR="003B11EE" w:rsidRPr="00C85799" w:rsidRDefault="00C85799" w:rsidP="00C85799">
      <w:pPr>
        <w:rPr>
          <w:rFonts w:ascii="Times New Roman" w:hAnsi="Times New Roman" w:cs="Times New Roman"/>
          <w:b/>
        </w:rPr>
      </w:pPr>
      <w:r w:rsidRPr="00C85799">
        <w:rPr>
          <w:rFonts w:ascii="Times New Roman" w:hAnsi="Times New Roman" w:cs="Times New Roman"/>
          <w:b/>
        </w:rPr>
        <w:t>Legend</w:t>
      </w:r>
    </w:p>
    <w:p w14:paraId="6FBFB721" w14:textId="1DE9602D" w:rsidR="003B11EE" w:rsidRDefault="003B11EE" w:rsidP="003B11EE">
      <w:pPr>
        <w:rPr>
          <w:rFonts w:ascii="Times New Roman" w:hAnsi="Times New Roman" w:cs="Times New Roman"/>
        </w:rPr>
      </w:pPr>
      <w:r>
        <w:rPr>
          <w:rFonts w:ascii="Times New Roman" w:hAnsi="Times New Roman" w:cs="Times New Roman"/>
          <w:b/>
        </w:rPr>
        <w:t xml:space="preserve">Figure 1. </w:t>
      </w:r>
      <w:r w:rsidRPr="00CA0EF5">
        <w:rPr>
          <w:rFonts w:ascii="Times New Roman" w:hAnsi="Times New Roman" w:cs="Times New Roman"/>
          <w:b/>
        </w:rPr>
        <w:t>Stimuli for finding the blind</w:t>
      </w:r>
      <w:r w:rsidR="001828A8" w:rsidRPr="00CA0EF5">
        <w:rPr>
          <w:rFonts w:ascii="Times New Roman" w:hAnsi="Times New Roman" w:cs="Times New Roman"/>
          <w:b/>
        </w:rPr>
        <w:t xml:space="preserve"> </w:t>
      </w:r>
      <w:r w:rsidRPr="00CA0EF5">
        <w:rPr>
          <w:rFonts w:ascii="Times New Roman" w:hAnsi="Times New Roman" w:cs="Times New Roman"/>
          <w:b/>
        </w:rPr>
        <w:t>spot in each eye.</w:t>
      </w:r>
      <w:r>
        <w:rPr>
          <w:rFonts w:ascii="Times New Roman" w:hAnsi="Times New Roman" w:cs="Times New Roman"/>
        </w:rPr>
        <w:t xml:space="preserve"> The stimuli </w:t>
      </w:r>
      <w:r w:rsidR="0034722C">
        <w:rPr>
          <w:rFonts w:ascii="Times New Roman" w:hAnsi="Times New Roman" w:cs="Times New Roman"/>
        </w:rPr>
        <w:t xml:space="preserve">should </w:t>
      </w:r>
      <w:r>
        <w:rPr>
          <w:rFonts w:ascii="Times New Roman" w:hAnsi="Times New Roman" w:cs="Times New Roman"/>
        </w:rPr>
        <w:t xml:space="preserve">each occupy an 8.5 </w:t>
      </w:r>
      <w:r w:rsidR="0034722C">
        <w:rPr>
          <w:rFonts w:ascii="Times New Roman" w:hAnsi="Times New Roman" w:cs="Times New Roman"/>
        </w:rPr>
        <w:t>x</w:t>
      </w:r>
      <w:r>
        <w:rPr>
          <w:rFonts w:ascii="Times New Roman" w:hAnsi="Times New Roman" w:cs="Times New Roman"/>
        </w:rPr>
        <w:t xml:space="preserve"> 11 </w:t>
      </w:r>
      <w:r w:rsidR="0034722C">
        <w:rPr>
          <w:rFonts w:ascii="Times New Roman" w:hAnsi="Times New Roman" w:cs="Times New Roman"/>
        </w:rPr>
        <w:t xml:space="preserve">in </w:t>
      </w:r>
      <w:r>
        <w:rPr>
          <w:rFonts w:ascii="Times New Roman" w:hAnsi="Times New Roman" w:cs="Times New Roman"/>
        </w:rPr>
        <w:t xml:space="preserve">piece of paper with the star about the same size as a penny, when printed. </w:t>
      </w:r>
    </w:p>
    <w:p w14:paraId="285ED2EC" w14:textId="3F4058BD" w:rsidR="001C7E88" w:rsidRDefault="001C7E88" w:rsidP="001C7E88">
      <w:pPr>
        <w:rPr>
          <w:rFonts w:ascii="Times New Roman" w:hAnsi="Times New Roman" w:cs="Times New Roman"/>
        </w:rPr>
      </w:pPr>
      <w:r>
        <w:rPr>
          <w:rFonts w:ascii="Times New Roman" w:hAnsi="Times New Roman" w:cs="Times New Roman"/>
          <w:b/>
        </w:rPr>
        <w:t>Figure 2</w:t>
      </w:r>
      <w:r>
        <w:rPr>
          <w:rFonts w:ascii="Times New Roman" w:hAnsi="Times New Roman" w:cs="Times New Roman"/>
        </w:rPr>
        <w:t xml:space="preserve">. </w:t>
      </w:r>
      <w:r w:rsidRPr="00CA0EF5">
        <w:rPr>
          <w:rFonts w:ascii="Times New Roman" w:hAnsi="Times New Roman" w:cs="Times New Roman"/>
          <w:b/>
        </w:rPr>
        <w:t>Blind</w:t>
      </w:r>
      <w:r w:rsidR="001828A8" w:rsidRPr="00CA0EF5">
        <w:rPr>
          <w:rFonts w:ascii="Times New Roman" w:hAnsi="Times New Roman" w:cs="Times New Roman"/>
          <w:b/>
        </w:rPr>
        <w:t xml:space="preserve"> </w:t>
      </w:r>
      <w:r w:rsidRPr="00CA0EF5">
        <w:rPr>
          <w:rFonts w:ascii="Times New Roman" w:hAnsi="Times New Roman" w:cs="Times New Roman"/>
          <w:b/>
        </w:rPr>
        <w:t>spot stimuli for demonstrating p</w:t>
      </w:r>
      <w:r w:rsidR="001828A8" w:rsidRPr="00CA0EF5">
        <w:rPr>
          <w:rFonts w:ascii="Times New Roman" w:hAnsi="Times New Roman" w:cs="Times New Roman"/>
          <w:b/>
        </w:rPr>
        <w:t>roperties of perceptual filling-</w:t>
      </w:r>
      <w:r w:rsidRPr="00CA0EF5">
        <w:rPr>
          <w:rFonts w:ascii="Times New Roman" w:hAnsi="Times New Roman" w:cs="Times New Roman"/>
          <w:b/>
        </w:rPr>
        <w:t>in.</w:t>
      </w:r>
      <w:r>
        <w:rPr>
          <w:rFonts w:ascii="Times New Roman" w:hAnsi="Times New Roman" w:cs="Times New Roman"/>
        </w:rPr>
        <w:t xml:space="preserve"> In these images, when the star occupies an observer’s blind</w:t>
      </w:r>
      <w:r w:rsidR="001828A8">
        <w:rPr>
          <w:rFonts w:ascii="Times New Roman" w:hAnsi="Times New Roman" w:cs="Times New Roman"/>
        </w:rPr>
        <w:t xml:space="preserve"> </w:t>
      </w:r>
      <w:r>
        <w:rPr>
          <w:rFonts w:ascii="Times New Roman" w:hAnsi="Times New Roman" w:cs="Times New Roman"/>
        </w:rPr>
        <w:t>spot</w:t>
      </w:r>
      <w:r w:rsidR="00B86444">
        <w:rPr>
          <w:rFonts w:ascii="Times New Roman" w:hAnsi="Times New Roman" w:cs="Times New Roman"/>
        </w:rPr>
        <w:t>,</w:t>
      </w:r>
      <w:r>
        <w:rPr>
          <w:rFonts w:ascii="Times New Roman" w:hAnsi="Times New Roman" w:cs="Times New Roman"/>
        </w:rPr>
        <w:t xml:space="preserve"> their brains fill-in the missing stimulation to conform </w:t>
      </w:r>
      <w:r w:rsidR="001828A8">
        <w:rPr>
          <w:rFonts w:ascii="Times New Roman" w:hAnsi="Times New Roman" w:cs="Times New Roman"/>
        </w:rPr>
        <w:t>to</w:t>
      </w:r>
      <w:r>
        <w:rPr>
          <w:rFonts w:ascii="Times New Roman" w:hAnsi="Times New Roman" w:cs="Times New Roman"/>
        </w:rPr>
        <w:t xml:space="preserve"> the properties of the surrounding image.</w:t>
      </w:r>
    </w:p>
    <w:p w14:paraId="5F087FDC" w14:textId="08521EAC" w:rsidR="00C1071F" w:rsidRPr="00C1071F" w:rsidRDefault="00C1071F" w:rsidP="00C1071F">
      <w:pPr>
        <w:rPr>
          <w:rFonts w:ascii="Times New Roman" w:hAnsi="Times New Roman" w:cs="Times New Roman"/>
        </w:rPr>
      </w:pPr>
      <w:r>
        <w:rPr>
          <w:rFonts w:ascii="Times New Roman" w:hAnsi="Times New Roman" w:cs="Times New Roman"/>
          <w:b/>
        </w:rPr>
        <w:t>Figure 3</w:t>
      </w:r>
      <w:r>
        <w:rPr>
          <w:rFonts w:ascii="Times New Roman" w:hAnsi="Times New Roman" w:cs="Times New Roman"/>
        </w:rPr>
        <w:t xml:space="preserve">. </w:t>
      </w:r>
      <w:r w:rsidRPr="00CA0EF5">
        <w:rPr>
          <w:rFonts w:ascii="Times New Roman" w:hAnsi="Times New Roman" w:cs="Times New Roman"/>
          <w:b/>
        </w:rPr>
        <w:t>Perceptual reports: What participants report seeing (shown in the right column) when the star in the left column images disappears in the blind</w:t>
      </w:r>
      <w:r w:rsidR="001828A8" w:rsidRPr="00CA0EF5">
        <w:rPr>
          <w:rFonts w:ascii="Times New Roman" w:hAnsi="Times New Roman" w:cs="Times New Roman"/>
          <w:b/>
        </w:rPr>
        <w:t xml:space="preserve"> </w:t>
      </w:r>
      <w:r w:rsidRPr="00CA0EF5">
        <w:rPr>
          <w:rFonts w:ascii="Times New Roman" w:hAnsi="Times New Roman" w:cs="Times New Roman"/>
          <w:b/>
        </w:rPr>
        <w:t>spot.</w:t>
      </w:r>
      <w:r>
        <w:rPr>
          <w:rFonts w:ascii="Times New Roman" w:hAnsi="Times New Roman" w:cs="Times New Roman"/>
        </w:rPr>
        <w:t xml:space="preserve"> </w:t>
      </w:r>
      <w:commentRangeStart w:id="10"/>
      <w:r w:rsidR="00436B9B">
        <w:rPr>
          <w:rFonts w:ascii="Times New Roman" w:hAnsi="Times New Roman" w:cs="Times New Roman"/>
        </w:rPr>
        <w:t xml:space="preserve">The reports reveal several principles of how the brain creates perceptual experience. </w:t>
      </w:r>
      <w:ins w:id="11" w:author="Jonathan Flombaum" w:date="2015-07-23T20:54:00Z">
        <w:r w:rsidR="008D20C9">
          <w:rPr>
            <w:rFonts w:ascii="Times New Roman" w:hAnsi="Times New Roman" w:cs="Times New Roman"/>
          </w:rPr>
          <w:t xml:space="preserve">Most broadly, in all cases, the brain fills in the blind spot </w:t>
        </w:r>
      </w:ins>
      <w:ins w:id="12" w:author="Jonathan Flombaum" w:date="2015-07-23T20:55:00Z">
        <w:r w:rsidR="008D20C9">
          <w:rPr>
            <w:rFonts w:ascii="Times New Roman" w:hAnsi="Times New Roman" w:cs="Times New Roman"/>
          </w:rPr>
          <w:t>as</w:t>
        </w:r>
      </w:ins>
      <w:ins w:id="13" w:author="Jonathan Flombaum" w:date="2015-07-23T20:54:00Z">
        <w:r w:rsidR="008D20C9">
          <w:rPr>
            <w:rFonts w:ascii="Times New Roman" w:hAnsi="Times New Roman" w:cs="Times New Roman"/>
          </w:rPr>
          <w:t xml:space="preserve"> the most likely </w:t>
        </w:r>
      </w:ins>
      <w:ins w:id="14" w:author="Jonathan Flombaum" w:date="2015-07-23T20:55:00Z">
        <w:r w:rsidR="008D20C9">
          <w:rPr>
            <w:rFonts w:ascii="Times New Roman" w:hAnsi="Times New Roman" w:cs="Times New Roman"/>
          </w:rPr>
          <w:t xml:space="preserve">content given the local context. </w:t>
        </w:r>
      </w:ins>
      <w:del w:id="15" w:author="Jonathan Flombaum" w:date="2015-07-23T20:54:00Z">
        <w:r w:rsidR="00436B9B" w:rsidDel="008D20C9">
          <w:rPr>
            <w:rFonts w:ascii="Times New Roman" w:hAnsi="Times New Roman" w:cs="Times New Roman"/>
          </w:rPr>
          <w:delText>The top stimulus reveals that the brain tends to expect uniformity in surface color, thus filling in the blind</w:delText>
        </w:r>
        <w:r w:rsidR="001828A8" w:rsidDel="008D20C9">
          <w:rPr>
            <w:rFonts w:ascii="Times New Roman" w:hAnsi="Times New Roman" w:cs="Times New Roman"/>
          </w:rPr>
          <w:delText xml:space="preserve"> </w:delText>
        </w:r>
        <w:r w:rsidR="00436B9B" w:rsidDel="008D20C9">
          <w:rPr>
            <w:rFonts w:ascii="Times New Roman" w:hAnsi="Times New Roman" w:cs="Times New Roman"/>
          </w:rPr>
          <w:delText>spot to match the yellow background in the remainder of the image. The middle stimulus reveals that the brain looks for patterns, here causing perceptual experience to include a red circle in the blind</w:delText>
        </w:r>
        <w:r w:rsidR="001828A8" w:rsidDel="008D20C9">
          <w:rPr>
            <w:rFonts w:ascii="Times New Roman" w:hAnsi="Times New Roman" w:cs="Times New Roman"/>
          </w:rPr>
          <w:delText xml:space="preserve"> </w:delText>
        </w:r>
        <w:r w:rsidR="00436B9B" w:rsidDel="008D20C9">
          <w:rPr>
            <w:rFonts w:ascii="Times New Roman" w:hAnsi="Times New Roman" w:cs="Times New Roman"/>
          </w:rPr>
          <w:delText>spot in order to complete the prevailing pattern in the region. The bottom stimulus reveals that the brain implements expectations about object continuity. When the star occupies the blind</w:delText>
        </w:r>
        <w:r w:rsidR="001828A8" w:rsidDel="008D20C9">
          <w:rPr>
            <w:rFonts w:ascii="Times New Roman" w:hAnsi="Times New Roman" w:cs="Times New Roman"/>
          </w:rPr>
          <w:delText xml:space="preserve"> </w:delText>
        </w:r>
        <w:r w:rsidR="00436B9B" w:rsidDel="008D20C9">
          <w:rPr>
            <w:rFonts w:ascii="Times New Roman" w:hAnsi="Times New Roman" w:cs="Times New Roman"/>
          </w:rPr>
          <w:delText>spot, observers see a solid green rectangle, filling in the missing middle portions of that object.</w:delText>
        </w:r>
        <w:commentRangeEnd w:id="10"/>
        <w:r w:rsidR="00B86444" w:rsidDel="008D20C9">
          <w:rPr>
            <w:rStyle w:val="CommentReference"/>
          </w:rPr>
          <w:commentReference w:id="10"/>
        </w:r>
      </w:del>
    </w:p>
    <w:sectPr w:rsidR="00C1071F" w:rsidRPr="00C1071F"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ssica Stanis" w:date="2015-07-10T15:25:00Z" w:initials="JS">
    <w:p w14:paraId="5B90D80F" w14:textId="2B25026B" w:rsidR="0034722C" w:rsidRDefault="0034722C">
      <w:pPr>
        <w:pStyle w:val="CommentText"/>
      </w:pPr>
      <w:r>
        <w:rPr>
          <w:rStyle w:val="CommentReference"/>
        </w:rPr>
        <w:annotationRef/>
      </w:r>
      <w:r>
        <w:t>What size?</w:t>
      </w:r>
    </w:p>
  </w:comment>
  <w:comment w:id="2" w:author="Jessica Stanis" w:date="2015-07-10T15:27:00Z" w:initials="JS">
    <w:p w14:paraId="56821306" w14:textId="0362E719" w:rsidR="0034722C" w:rsidRDefault="0034722C">
      <w:pPr>
        <w:pStyle w:val="CommentText"/>
      </w:pPr>
      <w:r>
        <w:rPr>
          <w:rStyle w:val="CommentReference"/>
        </w:rPr>
        <w:annotationRef/>
      </w:r>
      <w:r>
        <w:t xml:space="preserve">What size? </w:t>
      </w:r>
    </w:p>
  </w:comment>
  <w:comment w:id="5" w:author="Jessica Stanis" w:date="2015-07-10T15:44:00Z" w:initials="JS">
    <w:p w14:paraId="0D358F83" w14:textId="486EDC8A" w:rsidR="0034722C" w:rsidRDefault="0034722C">
      <w:pPr>
        <w:pStyle w:val="CommentText"/>
      </w:pPr>
      <w:r>
        <w:rPr>
          <w:rStyle w:val="CommentReference"/>
        </w:rPr>
        <w:annotationRef/>
      </w:r>
      <w:r>
        <w:t>Awkward dialogue; consider revising so the brain is not referred to as I.</w:t>
      </w:r>
    </w:p>
  </w:comment>
  <w:comment w:id="10" w:author="Jessica Stanis" w:date="2015-07-10T15:56:00Z" w:initials="JS">
    <w:p w14:paraId="320DFF60" w14:textId="41781AA5" w:rsidR="00B86444" w:rsidRDefault="00B86444">
      <w:pPr>
        <w:pStyle w:val="CommentText"/>
      </w:pPr>
      <w:r>
        <w:rPr>
          <w:rStyle w:val="CommentReference"/>
        </w:rPr>
        <w:annotationRef/>
      </w:r>
      <w:r>
        <w:t>Can you condense the Figure caption? As written, it is a direct copy from the Results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90D80F" w15:done="0"/>
  <w15:commentEx w15:paraId="56821306" w15:done="0"/>
  <w15:commentEx w15:paraId="0D358F83" w15:done="0"/>
  <w15:commentEx w15:paraId="320DFF6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Flombaum">
    <w15:presenceInfo w15:providerId="None" w15:userId="Jonathan Flomb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0"/>
  <w:activeWritingStyle w:appName="MSWord" w:lang="en-GB" w:vendorID="64" w:dllVersion="131078" w:nlCheck="1" w:checkStyle="0"/>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3C9"/>
    <w:rsid w:val="00003B24"/>
    <w:rsid w:val="00004292"/>
    <w:rsid w:val="000075C5"/>
    <w:rsid w:val="00013AB0"/>
    <w:rsid w:val="00026A53"/>
    <w:rsid w:val="00031FC7"/>
    <w:rsid w:val="000331A6"/>
    <w:rsid w:val="000363F1"/>
    <w:rsid w:val="000401FF"/>
    <w:rsid w:val="000419E9"/>
    <w:rsid w:val="00047254"/>
    <w:rsid w:val="00050FD9"/>
    <w:rsid w:val="000510F9"/>
    <w:rsid w:val="00052503"/>
    <w:rsid w:val="00054AF4"/>
    <w:rsid w:val="0005784B"/>
    <w:rsid w:val="00066903"/>
    <w:rsid w:val="0008482E"/>
    <w:rsid w:val="0008551E"/>
    <w:rsid w:val="000930C5"/>
    <w:rsid w:val="00095673"/>
    <w:rsid w:val="000A1F51"/>
    <w:rsid w:val="000B3EE7"/>
    <w:rsid w:val="000B7042"/>
    <w:rsid w:val="000D036C"/>
    <w:rsid w:val="000D2C46"/>
    <w:rsid w:val="000E0087"/>
    <w:rsid w:val="000E0ADD"/>
    <w:rsid w:val="000E20EF"/>
    <w:rsid w:val="000E400D"/>
    <w:rsid w:val="000E7197"/>
    <w:rsid w:val="000F548C"/>
    <w:rsid w:val="00102FEA"/>
    <w:rsid w:val="00113E3B"/>
    <w:rsid w:val="0011610C"/>
    <w:rsid w:val="00121D5B"/>
    <w:rsid w:val="001255E0"/>
    <w:rsid w:val="00126190"/>
    <w:rsid w:val="00140F4A"/>
    <w:rsid w:val="00150467"/>
    <w:rsid w:val="00150EB5"/>
    <w:rsid w:val="00151E01"/>
    <w:rsid w:val="001609D8"/>
    <w:rsid w:val="001735C4"/>
    <w:rsid w:val="0018125A"/>
    <w:rsid w:val="00181BE1"/>
    <w:rsid w:val="001828A8"/>
    <w:rsid w:val="00182B6C"/>
    <w:rsid w:val="00182F85"/>
    <w:rsid w:val="0018618E"/>
    <w:rsid w:val="00196E3C"/>
    <w:rsid w:val="001A034D"/>
    <w:rsid w:val="001A3C90"/>
    <w:rsid w:val="001C136E"/>
    <w:rsid w:val="001C7E88"/>
    <w:rsid w:val="001D7B28"/>
    <w:rsid w:val="001D7E80"/>
    <w:rsid w:val="001E40CC"/>
    <w:rsid w:val="001F1872"/>
    <w:rsid w:val="001F4052"/>
    <w:rsid w:val="001F724D"/>
    <w:rsid w:val="002104DE"/>
    <w:rsid w:val="00210581"/>
    <w:rsid w:val="00211FCF"/>
    <w:rsid w:val="00215DA1"/>
    <w:rsid w:val="00223B73"/>
    <w:rsid w:val="00225CE2"/>
    <w:rsid w:val="002408E3"/>
    <w:rsid w:val="0025427D"/>
    <w:rsid w:val="002626C5"/>
    <w:rsid w:val="00264B5D"/>
    <w:rsid w:val="00286B40"/>
    <w:rsid w:val="002920C0"/>
    <w:rsid w:val="002C4C46"/>
    <w:rsid w:val="002D2E79"/>
    <w:rsid w:val="002D3FE5"/>
    <w:rsid w:val="002E5CBD"/>
    <w:rsid w:val="00304653"/>
    <w:rsid w:val="00306E39"/>
    <w:rsid w:val="00307843"/>
    <w:rsid w:val="00323866"/>
    <w:rsid w:val="00336AB9"/>
    <w:rsid w:val="0034722C"/>
    <w:rsid w:val="00354D9C"/>
    <w:rsid w:val="00383E9F"/>
    <w:rsid w:val="00384C1C"/>
    <w:rsid w:val="00393AE0"/>
    <w:rsid w:val="003A2699"/>
    <w:rsid w:val="003A5916"/>
    <w:rsid w:val="003B11EE"/>
    <w:rsid w:val="003C4E93"/>
    <w:rsid w:val="003D3AFD"/>
    <w:rsid w:val="003D7046"/>
    <w:rsid w:val="003F4D6F"/>
    <w:rsid w:val="00414318"/>
    <w:rsid w:val="004149C1"/>
    <w:rsid w:val="004160BE"/>
    <w:rsid w:val="004354AA"/>
    <w:rsid w:val="00436B9B"/>
    <w:rsid w:val="00437FC9"/>
    <w:rsid w:val="00442C4D"/>
    <w:rsid w:val="004435E3"/>
    <w:rsid w:val="0045001E"/>
    <w:rsid w:val="00467282"/>
    <w:rsid w:val="004806B7"/>
    <w:rsid w:val="00480A77"/>
    <w:rsid w:val="004952A6"/>
    <w:rsid w:val="00496463"/>
    <w:rsid w:val="00497048"/>
    <w:rsid w:val="004A18F5"/>
    <w:rsid w:val="004B25E0"/>
    <w:rsid w:val="004E4422"/>
    <w:rsid w:val="004E6A0B"/>
    <w:rsid w:val="004F06C2"/>
    <w:rsid w:val="004F2EF4"/>
    <w:rsid w:val="004F59DC"/>
    <w:rsid w:val="004F787D"/>
    <w:rsid w:val="00512469"/>
    <w:rsid w:val="0051701C"/>
    <w:rsid w:val="0052303E"/>
    <w:rsid w:val="00530F8A"/>
    <w:rsid w:val="005324A3"/>
    <w:rsid w:val="005373F3"/>
    <w:rsid w:val="00543BE0"/>
    <w:rsid w:val="00547408"/>
    <w:rsid w:val="005607E3"/>
    <w:rsid w:val="005724D4"/>
    <w:rsid w:val="00576BFD"/>
    <w:rsid w:val="00581B27"/>
    <w:rsid w:val="00590A18"/>
    <w:rsid w:val="0059136A"/>
    <w:rsid w:val="00594C41"/>
    <w:rsid w:val="00597F7A"/>
    <w:rsid w:val="005A2DDF"/>
    <w:rsid w:val="005B00B0"/>
    <w:rsid w:val="005B442B"/>
    <w:rsid w:val="005B6CC0"/>
    <w:rsid w:val="005B7DBA"/>
    <w:rsid w:val="005C551B"/>
    <w:rsid w:val="005C72EE"/>
    <w:rsid w:val="005C7D8E"/>
    <w:rsid w:val="005D30C0"/>
    <w:rsid w:val="005F7E9F"/>
    <w:rsid w:val="006006EE"/>
    <w:rsid w:val="00606077"/>
    <w:rsid w:val="00611584"/>
    <w:rsid w:val="006207DC"/>
    <w:rsid w:val="00626C2A"/>
    <w:rsid w:val="0063391B"/>
    <w:rsid w:val="00636D6B"/>
    <w:rsid w:val="006414F3"/>
    <w:rsid w:val="006422E3"/>
    <w:rsid w:val="00642C48"/>
    <w:rsid w:val="006502AC"/>
    <w:rsid w:val="00652243"/>
    <w:rsid w:val="00664DE4"/>
    <w:rsid w:val="00671C44"/>
    <w:rsid w:val="00672EC8"/>
    <w:rsid w:val="00677168"/>
    <w:rsid w:val="00682278"/>
    <w:rsid w:val="00685790"/>
    <w:rsid w:val="00694B44"/>
    <w:rsid w:val="006A4D86"/>
    <w:rsid w:val="006A5547"/>
    <w:rsid w:val="006C2DEA"/>
    <w:rsid w:val="006D1120"/>
    <w:rsid w:val="006D301A"/>
    <w:rsid w:val="006D7BB5"/>
    <w:rsid w:val="006E74DC"/>
    <w:rsid w:val="006F200E"/>
    <w:rsid w:val="00700118"/>
    <w:rsid w:val="00732079"/>
    <w:rsid w:val="00733BD3"/>
    <w:rsid w:val="00745E8F"/>
    <w:rsid w:val="00750C4B"/>
    <w:rsid w:val="00756BF6"/>
    <w:rsid w:val="00764970"/>
    <w:rsid w:val="00767286"/>
    <w:rsid w:val="00784D0D"/>
    <w:rsid w:val="0078724E"/>
    <w:rsid w:val="00790919"/>
    <w:rsid w:val="0079092B"/>
    <w:rsid w:val="007926AF"/>
    <w:rsid w:val="007A3110"/>
    <w:rsid w:val="007A6FD6"/>
    <w:rsid w:val="007B4E74"/>
    <w:rsid w:val="007E2D3A"/>
    <w:rsid w:val="007F31F7"/>
    <w:rsid w:val="007F47D2"/>
    <w:rsid w:val="007F76EE"/>
    <w:rsid w:val="008029E0"/>
    <w:rsid w:val="0080780C"/>
    <w:rsid w:val="00815AE4"/>
    <w:rsid w:val="00817DDF"/>
    <w:rsid w:val="00820080"/>
    <w:rsid w:val="0082188D"/>
    <w:rsid w:val="00830116"/>
    <w:rsid w:val="0083413E"/>
    <w:rsid w:val="00834A19"/>
    <w:rsid w:val="008376E1"/>
    <w:rsid w:val="00840190"/>
    <w:rsid w:val="00856C6E"/>
    <w:rsid w:val="00884DD7"/>
    <w:rsid w:val="00887171"/>
    <w:rsid w:val="008B306C"/>
    <w:rsid w:val="008B3339"/>
    <w:rsid w:val="008D20C9"/>
    <w:rsid w:val="008D6E0D"/>
    <w:rsid w:val="008F01A3"/>
    <w:rsid w:val="008F3874"/>
    <w:rsid w:val="008F4FA0"/>
    <w:rsid w:val="009136EB"/>
    <w:rsid w:val="00913CF6"/>
    <w:rsid w:val="00925974"/>
    <w:rsid w:val="0093131F"/>
    <w:rsid w:val="00954F11"/>
    <w:rsid w:val="00965367"/>
    <w:rsid w:val="00966741"/>
    <w:rsid w:val="0099075F"/>
    <w:rsid w:val="009A08FD"/>
    <w:rsid w:val="009A413B"/>
    <w:rsid w:val="009B2001"/>
    <w:rsid w:val="009B75A4"/>
    <w:rsid w:val="009C53D4"/>
    <w:rsid w:val="009C670D"/>
    <w:rsid w:val="009D535C"/>
    <w:rsid w:val="009D5784"/>
    <w:rsid w:val="009F01BE"/>
    <w:rsid w:val="009F3D37"/>
    <w:rsid w:val="00A0250F"/>
    <w:rsid w:val="00A10E92"/>
    <w:rsid w:val="00A14B25"/>
    <w:rsid w:val="00A21C91"/>
    <w:rsid w:val="00A2302D"/>
    <w:rsid w:val="00A25881"/>
    <w:rsid w:val="00A320B0"/>
    <w:rsid w:val="00A75725"/>
    <w:rsid w:val="00A7677C"/>
    <w:rsid w:val="00A838D6"/>
    <w:rsid w:val="00A93BC8"/>
    <w:rsid w:val="00AB44FD"/>
    <w:rsid w:val="00AD05D8"/>
    <w:rsid w:val="00AF2A16"/>
    <w:rsid w:val="00AF6052"/>
    <w:rsid w:val="00B00141"/>
    <w:rsid w:val="00B05C43"/>
    <w:rsid w:val="00B22407"/>
    <w:rsid w:val="00B23BE1"/>
    <w:rsid w:val="00B33483"/>
    <w:rsid w:val="00B35C1B"/>
    <w:rsid w:val="00B453E4"/>
    <w:rsid w:val="00B46BA1"/>
    <w:rsid w:val="00B501DD"/>
    <w:rsid w:val="00B556A5"/>
    <w:rsid w:val="00B55C67"/>
    <w:rsid w:val="00B63826"/>
    <w:rsid w:val="00B67568"/>
    <w:rsid w:val="00B70C93"/>
    <w:rsid w:val="00B721E5"/>
    <w:rsid w:val="00B7722C"/>
    <w:rsid w:val="00B775DE"/>
    <w:rsid w:val="00B814AF"/>
    <w:rsid w:val="00B86444"/>
    <w:rsid w:val="00B921EE"/>
    <w:rsid w:val="00B962D9"/>
    <w:rsid w:val="00BB2EDA"/>
    <w:rsid w:val="00BE046A"/>
    <w:rsid w:val="00BE2B78"/>
    <w:rsid w:val="00C06C9C"/>
    <w:rsid w:val="00C06D67"/>
    <w:rsid w:val="00C1071F"/>
    <w:rsid w:val="00C124F6"/>
    <w:rsid w:val="00C12940"/>
    <w:rsid w:val="00C2607A"/>
    <w:rsid w:val="00C26DEA"/>
    <w:rsid w:val="00C41102"/>
    <w:rsid w:val="00C67919"/>
    <w:rsid w:val="00C71533"/>
    <w:rsid w:val="00C76BB5"/>
    <w:rsid w:val="00C82069"/>
    <w:rsid w:val="00C85799"/>
    <w:rsid w:val="00C92A96"/>
    <w:rsid w:val="00C94AB2"/>
    <w:rsid w:val="00CA0EF5"/>
    <w:rsid w:val="00CB08DF"/>
    <w:rsid w:val="00CB176B"/>
    <w:rsid w:val="00CC1DEC"/>
    <w:rsid w:val="00CE1B4D"/>
    <w:rsid w:val="00CE2BA3"/>
    <w:rsid w:val="00D14E24"/>
    <w:rsid w:val="00D210CD"/>
    <w:rsid w:val="00D4648E"/>
    <w:rsid w:val="00D53287"/>
    <w:rsid w:val="00D80473"/>
    <w:rsid w:val="00D8678B"/>
    <w:rsid w:val="00D8706F"/>
    <w:rsid w:val="00D97D24"/>
    <w:rsid w:val="00DA72B5"/>
    <w:rsid w:val="00DB495B"/>
    <w:rsid w:val="00DB69E6"/>
    <w:rsid w:val="00DB7F77"/>
    <w:rsid w:val="00DC298C"/>
    <w:rsid w:val="00DC489E"/>
    <w:rsid w:val="00DC6B1F"/>
    <w:rsid w:val="00DD2B35"/>
    <w:rsid w:val="00DD30F0"/>
    <w:rsid w:val="00DD460C"/>
    <w:rsid w:val="00DD7524"/>
    <w:rsid w:val="00DE30DB"/>
    <w:rsid w:val="00DF19D2"/>
    <w:rsid w:val="00E0275A"/>
    <w:rsid w:val="00E0287B"/>
    <w:rsid w:val="00E06800"/>
    <w:rsid w:val="00E076C8"/>
    <w:rsid w:val="00E11E12"/>
    <w:rsid w:val="00E177E7"/>
    <w:rsid w:val="00E210ED"/>
    <w:rsid w:val="00E231B6"/>
    <w:rsid w:val="00E2569D"/>
    <w:rsid w:val="00E267E2"/>
    <w:rsid w:val="00E34B85"/>
    <w:rsid w:val="00E53B89"/>
    <w:rsid w:val="00E66872"/>
    <w:rsid w:val="00E7090B"/>
    <w:rsid w:val="00E83D20"/>
    <w:rsid w:val="00E91D07"/>
    <w:rsid w:val="00E92C28"/>
    <w:rsid w:val="00E96804"/>
    <w:rsid w:val="00E97CD5"/>
    <w:rsid w:val="00EA069F"/>
    <w:rsid w:val="00EA3933"/>
    <w:rsid w:val="00EB2A07"/>
    <w:rsid w:val="00ED2850"/>
    <w:rsid w:val="00ED366F"/>
    <w:rsid w:val="00EF3649"/>
    <w:rsid w:val="00F05901"/>
    <w:rsid w:val="00F11A92"/>
    <w:rsid w:val="00F157C6"/>
    <w:rsid w:val="00F23762"/>
    <w:rsid w:val="00F3052D"/>
    <w:rsid w:val="00F30638"/>
    <w:rsid w:val="00F320BA"/>
    <w:rsid w:val="00F470D4"/>
    <w:rsid w:val="00F47AB4"/>
    <w:rsid w:val="00F61FB5"/>
    <w:rsid w:val="00F74315"/>
    <w:rsid w:val="00F80DD3"/>
    <w:rsid w:val="00F96DB1"/>
    <w:rsid w:val="00F97E74"/>
    <w:rsid w:val="00FA0A03"/>
    <w:rsid w:val="00FB369E"/>
    <w:rsid w:val="00FC07BE"/>
    <w:rsid w:val="00FC1503"/>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A8340362-30CB-4AA3-8E6A-D8E6E1172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789413">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958175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1119</Words>
  <Characters>6379</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2015-07-27T14:36:00Z</dcterms:created>
  <dcterms:modified xsi:type="dcterms:W3CDTF">2015-07-27T14:36:00Z</dcterms:modified>
</cp:coreProperties>
</file>